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A78" w:rsidRPr="009948D0" w:rsidRDefault="00426A78" w:rsidP="00573795">
      <w:pPr>
        <w:pStyle w:val="Default"/>
        <w:spacing w:line="276" w:lineRule="auto"/>
        <w:jc w:val="center"/>
        <w:rPr>
          <w:sz w:val="22"/>
          <w:szCs w:val="22"/>
        </w:rPr>
      </w:pPr>
      <w:r w:rsidRPr="009948D0">
        <w:rPr>
          <w:b/>
          <w:bCs/>
          <w:sz w:val="22"/>
          <w:szCs w:val="22"/>
        </w:rPr>
        <w:t>FIȘA MĂSURII</w:t>
      </w:r>
    </w:p>
    <w:p w:rsidR="00426A78" w:rsidRPr="009948D0" w:rsidRDefault="00426A78" w:rsidP="00573795">
      <w:pPr>
        <w:pStyle w:val="Default"/>
        <w:spacing w:line="276" w:lineRule="auto"/>
        <w:rPr>
          <w:b/>
          <w:bCs/>
          <w:sz w:val="22"/>
          <w:szCs w:val="22"/>
        </w:rPr>
      </w:pPr>
    </w:p>
    <w:p w:rsidR="00426A78" w:rsidRPr="009948D0" w:rsidRDefault="00426A78" w:rsidP="00573795">
      <w:pPr>
        <w:pStyle w:val="Default"/>
        <w:spacing w:line="276" w:lineRule="auto"/>
        <w:rPr>
          <w:b/>
          <w:bCs/>
          <w:sz w:val="22"/>
          <w:szCs w:val="22"/>
        </w:rPr>
      </w:pPr>
      <w:r w:rsidRPr="009948D0">
        <w:rPr>
          <w:b/>
          <w:bCs/>
          <w:sz w:val="22"/>
          <w:szCs w:val="22"/>
        </w:rPr>
        <w:t xml:space="preserve">Denumirea măsurii : Investiții în </w:t>
      </w:r>
      <w:r w:rsidR="00E55BB4" w:rsidRPr="009948D0">
        <w:rPr>
          <w:b/>
          <w:bCs/>
          <w:sz w:val="22"/>
          <w:szCs w:val="22"/>
        </w:rPr>
        <w:t>infrastructura socială</w:t>
      </w:r>
    </w:p>
    <w:p w:rsidR="00426A78" w:rsidRPr="009948D0" w:rsidRDefault="00426A78" w:rsidP="00573795">
      <w:pPr>
        <w:pStyle w:val="Default"/>
        <w:spacing w:line="276" w:lineRule="auto"/>
        <w:rPr>
          <w:b/>
          <w:bCs/>
          <w:sz w:val="22"/>
          <w:szCs w:val="22"/>
        </w:rPr>
      </w:pPr>
      <w:r w:rsidRPr="009948D0">
        <w:rPr>
          <w:b/>
          <w:bCs/>
          <w:sz w:val="22"/>
          <w:szCs w:val="22"/>
        </w:rPr>
        <w:t xml:space="preserve">CODUL Măsurii – M </w:t>
      </w:r>
      <w:r w:rsidR="003F260C" w:rsidRPr="009948D0">
        <w:rPr>
          <w:b/>
          <w:bCs/>
          <w:sz w:val="22"/>
          <w:szCs w:val="22"/>
        </w:rPr>
        <w:t>6</w:t>
      </w:r>
      <w:r w:rsidRPr="009948D0">
        <w:rPr>
          <w:b/>
          <w:bCs/>
          <w:sz w:val="22"/>
          <w:szCs w:val="22"/>
        </w:rPr>
        <w:t>/ 6B</w:t>
      </w:r>
    </w:p>
    <w:p w:rsidR="00426A78" w:rsidRPr="009948D0" w:rsidRDefault="00426A78" w:rsidP="00573795">
      <w:pPr>
        <w:pStyle w:val="Default"/>
        <w:spacing w:line="276" w:lineRule="auto"/>
        <w:rPr>
          <w:b/>
          <w:bCs/>
          <w:sz w:val="22"/>
          <w:szCs w:val="22"/>
        </w:rPr>
      </w:pPr>
      <w:r w:rsidRPr="009948D0">
        <w:rPr>
          <w:b/>
          <w:bCs/>
          <w:sz w:val="22"/>
          <w:szCs w:val="22"/>
        </w:rPr>
        <w:t xml:space="preserve">Tipul măsurii:  INVESTIȚII </w:t>
      </w:r>
    </w:p>
    <w:p w:rsidR="009B4471" w:rsidRPr="009948D0" w:rsidRDefault="00AA380D" w:rsidP="00573795">
      <w:pPr>
        <w:pStyle w:val="Default"/>
        <w:spacing w:line="276" w:lineRule="auto"/>
        <w:rPr>
          <w:b/>
          <w:bCs/>
          <w:sz w:val="22"/>
          <w:szCs w:val="22"/>
        </w:rPr>
      </w:pPr>
      <w:r w:rsidRPr="009948D0">
        <w:rPr>
          <w:b/>
          <w:bCs/>
          <w:sz w:val="22"/>
          <w:szCs w:val="22"/>
        </w:rPr>
        <w:tab/>
      </w:r>
      <w:r w:rsidRPr="009948D0">
        <w:rPr>
          <w:b/>
          <w:bCs/>
          <w:sz w:val="22"/>
          <w:szCs w:val="22"/>
        </w:rPr>
        <w:tab/>
        <w:t xml:space="preserve">   SERVICII</w:t>
      </w:r>
    </w:p>
    <w:p w:rsidR="009B4471" w:rsidRPr="009948D0" w:rsidRDefault="009B4471" w:rsidP="00573795">
      <w:pPr>
        <w:pStyle w:val="Default"/>
        <w:spacing w:line="276" w:lineRule="auto"/>
        <w:rPr>
          <w:b/>
          <w:bCs/>
          <w:sz w:val="22"/>
          <w:szCs w:val="22"/>
        </w:rPr>
      </w:pPr>
    </w:p>
    <w:p w:rsidR="00426A78" w:rsidRPr="009948D0" w:rsidRDefault="00426A78" w:rsidP="00573795">
      <w:pPr>
        <w:pStyle w:val="Default"/>
        <w:shd w:val="clear" w:color="auto" w:fill="D9D9D9"/>
        <w:spacing w:line="276" w:lineRule="auto"/>
        <w:rPr>
          <w:b/>
          <w:bCs/>
          <w:sz w:val="22"/>
          <w:szCs w:val="22"/>
        </w:rPr>
      </w:pPr>
      <w:r w:rsidRPr="009948D0">
        <w:rPr>
          <w:b/>
          <w:bCs/>
          <w:sz w:val="22"/>
          <w:szCs w:val="22"/>
        </w:rPr>
        <w:t>1. Descrierea generală a măsurii</w:t>
      </w:r>
    </w:p>
    <w:p w:rsidR="00F75AA7" w:rsidRPr="009948D0" w:rsidRDefault="0040161F" w:rsidP="00573795">
      <w:pPr>
        <w:spacing w:after="0" w:line="276" w:lineRule="auto"/>
        <w:ind w:firstLine="708"/>
        <w:jc w:val="both"/>
        <w:rPr>
          <w:rFonts w:ascii="Trebuchet MS" w:hAnsi="Trebuchet MS" w:cs="Arial"/>
          <w:lang w:val="it-IT"/>
        </w:rPr>
      </w:pPr>
      <w:r w:rsidRPr="009948D0">
        <w:rPr>
          <w:rFonts w:ascii="Trebuchet MS" w:hAnsi="Trebuchet MS" w:cs="Arial"/>
          <w:b/>
          <w:lang w:val="it-IT"/>
        </w:rPr>
        <w:t>Justificare și corelare cu analiza SWOT</w:t>
      </w:r>
    </w:p>
    <w:p w:rsidR="00A63A50" w:rsidRPr="009948D0" w:rsidRDefault="0040161F" w:rsidP="00573795">
      <w:pPr>
        <w:spacing w:after="0" w:line="276" w:lineRule="auto"/>
        <w:ind w:firstLine="708"/>
        <w:jc w:val="both"/>
        <w:rPr>
          <w:rFonts w:ascii="Trebuchet MS" w:hAnsi="Trebuchet MS" w:cs="Arial"/>
          <w:lang w:val="it-IT"/>
        </w:rPr>
      </w:pPr>
      <w:r w:rsidRPr="009948D0">
        <w:rPr>
          <w:rFonts w:ascii="Trebuchet MS" w:hAnsi="Trebuchet MS" w:cs="Arial"/>
          <w:lang w:val="it-IT"/>
        </w:rPr>
        <w:t xml:space="preserve"> Din analiza SWOT a rezultat faptul că serviciile sociale din teritoriul</w:t>
      </w:r>
      <w:r w:rsidR="00F75AA7" w:rsidRPr="009948D0">
        <w:rPr>
          <w:rFonts w:ascii="Trebuchet MS" w:hAnsi="Trebuchet MS" w:cs="Arial"/>
          <w:lang w:val="it-IT"/>
        </w:rPr>
        <w:t xml:space="preserve"> acoperit de  GAL </w:t>
      </w:r>
      <w:r w:rsidRPr="009948D0">
        <w:rPr>
          <w:rFonts w:ascii="Trebuchet MS" w:hAnsi="Trebuchet MS" w:cs="Arial"/>
          <w:lang w:val="it-IT"/>
        </w:rPr>
        <w:t xml:space="preserve">Constanța </w:t>
      </w:r>
      <w:r w:rsidR="003F260C" w:rsidRPr="009948D0">
        <w:rPr>
          <w:rFonts w:ascii="Trebuchet MS" w:hAnsi="Trebuchet MS" w:cs="Arial"/>
          <w:lang w:val="it-IT"/>
        </w:rPr>
        <w:t>Sud</w:t>
      </w:r>
      <w:r w:rsidRPr="009948D0">
        <w:rPr>
          <w:rFonts w:ascii="Trebuchet MS" w:hAnsi="Trebuchet MS" w:cs="Arial"/>
          <w:lang w:val="it-IT"/>
        </w:rPr>
        <w:t xml:space="preserve"> sunt insuficient dezvoltate, fiind nevoie de măsuri specifice care să ajute comunitățile segregate/grupurile vulnerabile </w:t>
      </w:r>
      <w:r w:rsidR="00F75AA7" w:rsidRPr="009948D0">
        <w:rPr>
          <w:rFonts w:ascii="Trebuchet MS" w:hAnsi="Trebuchet MS" w:cs="Arial"/>
          <w:lang w:val="it-IT"/>
        </w:rPr>
        <w:t>s</w:t>
      </w:r>
      <w:r w:rsidR="00F75AA7" w:rsidRPr="009948D0">
        <w:rPr>
          <w:rFonts w:ascii="Trebuchet MS" w:hAnsi="Trebuchet MS" w:cs="Arial"/>
        </w:rPr>
        <w:t>ă s</w:t>
      </w:r>
      <w:r w:rsidR="00F75AA7" w:rsidRPr="009948D0">
        <w:rPr>
          <w:rFonts w:ascii="Trebuchet MS" w:hAnsi="Trebuchet MS" w:cs="Arial"/>
          <w:lang w:val="it-IT"/>
        </w:rPr>
        <w:t>e integreze</w:t>
      </w:r>
      <w:r w:rsidRPr="009948D0">
        <w:rPr>
          <w:rFonts w:ascii="Trebuchet MS" w:hAnsi="Trebuchet MS" w:cs="Arial"/>
          <w:lang w:val="it-IT"/>
        </w:rPr>
        <w:t xml:space="preserve"> pe piața muncii pentru a</w:t>
      </w:r>
      <w:r w:rsidR="00F75AA7" w:rsidRPr="009948D0">
        <w:rPr>
          <w:rFonts w:ascii="Trebuchet MS" w:hAnsi="Trebuchet MS" w:cs="Arial"/>
          <w:lang w:val="it-IT"/>
        </w:rPr>
        <w:t>-și spori nivelul de trai și de educație</w:t>
      </w:r>
      <w:r w:rsidRPr="009948D0">
        <w:rPr>
          <w:rFonts w:ascii="Trebuchet MS" w:hAnsi="Trebuchet MS" w:cs="Arial"/>
          <w:lang w:val="it-IT"/>
        </w:rPr>
        <w:t xml:space="preserve">. </w:t>
      </w:r>
    </w:p>
    <w:p w:rsidR="00520CCB" w:rsidRPr="009948D0" w:rsidRDefault="00520CCB" w:rsidP="00573795">
      <w:pPr>
        <w:spacing w:after="0" w:line="276" w:lineRule="auto"/>
        <w:ind w:firstLine="708"/>
        <w:jc w:val="both"/>
        <w:rPr>
          <w:rFonts w:ascii="Trebuchet MS" w:hAnsi="Trebuchet MS" w:cs="Arial"/>
          <w:lang w:val="it-IT"/>
        </w:rPr>
      </w:pPr>
      <w:r w:rsidRPr="009948D0">
        <w:rPr>
          <w:rFonts w:ascii="Trebuchet MS" w:hAnsi="Trebuchet MS" w:cs="Arial"/>
          <w:lang w:val="it-IT"/>
        </w:rPr>
        <w:t>Infrastructura socială</w:t>
      </w:r>
      <w:r w:rsidRPr="009948D0">
        <w:rPr>
          <w:rFonts w:ascii="Trebuchet MS" w:hAnsi="Trebuchet MS" w:cs="Arial"/>
          <w:b/>
          <w:lang w:val="it-IT"/>
        </w:rPr>
        <w:t xml:space="preserve"> </w:t>
      </w:r>
      <w:r w:rsidRPr="009948D0">
        <w:rPr>
          <w:rFonts w:ascii="Trebuchet MS" w:hAnsi="Trebuchet MS" w:cs="Arial"/>
          <w:lang w:val="it-IT"/>
        </w:rPr>
        <w:t>este insuficient dezvoltată, la nivelul teritoriului exist</w:t>
      </w:r>
      <w:r w:rsidR="009948D0" w:rsidRPr="009948D0">
        <w:rPr>
          <w:rFonts w:ascii="Trebuchet MS" w:hAnsi="Trebuchet MS" w:cs="Arial"/>
          <w:lang w:val="it-IT"/>
        </w:rPr>
        <w:t>â</w:t>
      </w:r>
      <w:r w:rsidRPr="009948D0">
        <w:rPr>
          <w:rFonts w:ascii="Trebuchet MS" w:hAnsi="Trebuchet MS" w:cs="Arial"/>
          <w:lang w:val="it-IT"/>
        </w:rPr>
        <w:t>nd un număr redus de organizații care oferă servicii sociale ce au drept scop sprijinirea persoanelor care trec prin situaţii de criză sau vulnerabilitate socială, precum şi prevenirea şi combaterea riscului de excluziune socială. Serviciile sociale sunt asigurate de organizații precum</w:t>
      </w:r>
      <w:r w:rsidRPr="009948D0">
        <w:rPr>
          <w:rStyle w:val="Strong"/>
          <w:rFonts w:ascii="Trebuchet MS" w:hAnsi="Trebuchet MS"/>
          <w:b w:val="0"/>
          <w:bdr w:val="none" w:sz="0" w:space="0" w:color="auto" w:frame="1"/>
        </w:rPr>
        <w:t xml:space="preserve">: Compartimentul Autoritate Tutelară si Asistență Socială </w:t>
      </w:r>
      <w:r w:rsidRPr="009948D0">
        <w:rPr>
          <w:rStyle w:val="Strong"/>
          <w:rFonts w:ascii="Trebuchet MS" w:hAnsi="Trebuchet MS"/>
          <w:bdr w:val="none" w:sz="0" w:space="0" w:color="auto" w:frame="1"/>
        </w:rPr>
        <w:t>Negru Vodă</w:t>
      </w:r>
      <w:r w:rsidRPr="009948D0">
        <w:rPr>
          <w:rStyle w:val="Strong"/>
          <w:rFonts w:ascii="Trebuchet MS" w:hAnsi="Trebuchet MS"/>
          <w:b w:val="0"/>
          <w:bdr w:val="none" w:sz="0" w:space="0" w:color="auto" w:frame="1"/>
        </w:rPr>
        <w:t xml:space="preserve">, Compartimentul de Asistență Socială </w:t>
      </w:r>
      <w:r w:rsidRPr="009948D0">
        <w:rPr>
          <w:rStyle w:val="Strong"/>
          <w:rFonts w:ascii="Trebuchet MS" w:hAnsi="Trebuchet MS"/>
          <w:bdr w:val="none" w:sz="0" w:space="0" w:color="auto" w:frame="1"/>
        </w:rPr>
        <w:t>Amzacea</w:t>
      </w:r>
      <w:r w:rsidRPr="009948D0">
        <w:rPr>
          <w:rStyle w:val="Strong"/>
          <w:rFonts w:ascii="Trebuchet MS" w:hAnsi="Trebuchet MS"/>
          <w:b w:val="0"/>
          <w:bdr w:val="none" w:sz="0" w:space="0" w:color="auto" w:frame="1"/>
        </w:rPr>
        <w:t xml:space="preserve">, Unitatea de Asistență Medico-Socială </w:t>
      </w:r>
      <w:r w:rsidRPr="009948D0">
        <w:rPr>
          <w:rStyle w:val="Strong"/>
          <w:rFonts w:ascii="Trebuchet MS" w:hAnsi="Trebuchet MS"/>
          <w:bdr w:val="none" w:sz="0" w:space="0" w:color="auto" w:frame="1"/>
        </w:rPr>
        <w:t>Agigea</w:t>
      </w:r>
      <w:r w:rsidRPr="009948D0">
        <w:rPr>
          <w:rStyle w:val="Strong"/>
          <w:rFonts w:ascii="Trebuchet MS" w:hAnsi="Trebuchet MS"/>
          <w:b w:val="0"/>
          <w:bdr w:val="none" w:sz="0" w:space="0" w:color="auto" w:frame="1"/>
        </w:rPr>
        <w:t xml:space="preserve">, Centrul de Zi </w:t>
      </w:r>
      <w:r w:rsidRPr="009948D0">
        <w:rPr>
          <w:rStyle w:val="Strong"/>
          <w:rFonts w:ascii="Trebuchet MS" w:hAnsi="Trebuchet MS"/>
          <w:bdr w:val="none" w:sz="0" w:space="0" w:color="auto" w:frame="1"/>
        </w:rPr>
        <w:t>Agigea</w:t>
      </w:r>
      <w:r w:rsidRPr="009948D0">
        <w:rPr>
          <w:rFonts w:ascii="Trebuchet MS" w:hAnsi="Trebuchet MS" w:cs="Arial"/>
          <w:lang w:val="it-IT"/>
        </w:rPr>
        <w:t>, precum și centre de plasament subordonate Direcției generale de asistență socială și protecția copilului Constanța</w:t>
      </w:r>
      <w:r w:rsidRPr="009948D0">
        <w:rPr>
          <w:rStyle w:val="Strong"/>
          <w:rFonts w:ascii="Trebuchet MS" w:hAnsi="Trebuchet MS" w:cs="Arial"/>
          <w:color w:val="000000"/>
          <w:bdr w:val="none" w:sz="0" w:space="0" w:color="auto" w:frame="1"/>
        </w:rPr>
        <w:t xml:space="preserve">: </w:t>
      </w:r>
      <w:r w:rsidRPr="009948D0">
        <w:rPr>
          <w:rStyle w:val="Strong"/>
          <w:rFonts w:ascii="Trebuchet MS" w:hAnsi="Trebuchet MS" w:cs="Arial"/>
          <w:b w:val="0"/>
          <w:color w:val="000000"/>
          <w:bdr w:val="none" w:sz="0" w:space="0" w:color="auto" w:frame="1"/>
        </w:rPr>
        <w:t>Centru de Îngrijire şi Asistenţă  Sf. Andrei -</w:t>
      </w:r>
      <w:r w:rsidRPr="009948D0">
        <w:rPr>
          <w:rStyle w:val="Strong"/>
          <w:rFonts w:ascii="Trebuchet MS" w:hAnsi="Trebuchet MS" w:cs="Arial"/>
          <w:color w:val="000000"/>
          <w:bdr w:val="none" w:sz="0" w:space="0" w:color="auto" w:frame="1"/>
        </w:rPr>
        <w:t xml:space="preserve">Negru Vodă, </w:t>
      </w:r>
      <w:r w:rsidRPr="009948D0">
        <w:rPr>
          <w:rStyle w:val="Strong"/>
          <w:rFonts w:ascii="Trebuchet MS" w:hAnsi="Trebuchet MS" w:cs="Arial"/>
          <w:b w:val="0"/>
          <w:color w:val="000000"/>
          <w:bdr w:val="none" w:sz="0" w:space="0" w:color="auto" w:frame="1"/>
        </w:rPr>
        <w:t>Centru de Îngrijire şi Asistenţă Armonia –</w:t>
      </w:r>
      <w:r w:rsidRPr="009948D0">
        <w:rPr>
          <w:rStyle w:val="Strong"/>
          <w:rFonts w:ascii="Trebuchet MS" w:hAnsi="Trebuchet MS" w:cs="Arial"/>
          <w:color w:val="000000"/>
          <w:bdr w:val="none" w:sz="0" w:space="0" w:color="auto" w:frame="1"/>
        </w:rPr>
        <w:t xml:space="preserve"> Negru Vodă </w:t>
      </w:r>
      <w:r w:rsidRPr="009948D0">
        <w:rPr>
          <w:rStyle w:val="Strong"/>
          <w:rFonts w:ascii="Trebuchet MS" w:hAnsi="Trebuchet MS" w:cs="Arial"/>
          <w:b w:val="0"/>
          <w:color w:val="000000"/>
          <w:bdr w:val="none" w:sz="0" w:space="0" w:color="auto" w:frame="1"/>
        </w:rPr>
        <w:t xml:space="preserve">pentru adulții cu dizabilități, Locuinţe Protejate </w:t>
      </w:r>
      <w:r w:rsidRPr="009948D0">
        <w:rPr>
          <w:rStyle w:val="Strong"/>
          <w:rFonts w:ascii="Trebuchet MS" w:hAnsi="Trebuchet MS" w:cs="Arial"/>
          <w:color w:val="000000"/>
          <w:bdr w:val="none" w:sz="0" w:space="0" w:color="auto" w:frame="1"/>
        </w:rPr>
        <w:t xml:space="preserve">Lazu, </w:t>
      </w:r>
      <w:r w:rsidRPr="009948D0">
        <w:rPr>
          <w:rStyle w:val="Strong"/>
          <w:rFonts w:ascii="Trebuchet MS" w:hAnsi="Trebuchet MS" w:cs="Arial"/>
          <w:b w:val="0"/>
          <w:color w:val="000000"/>
          <w:bdr w:val="none" w:sz="0" w:space="0" w:color="auto" w:frame="1"/>
        </w:rPr>
        <w:t>Locuinte Protejate</w:t>
      </w:r>
      <w:r w:rsidRPr="009948D0">
        <w:rPr>
          <w:rStyle w:val="Strong"/>
          <w:rFonts w:ascii="Trebuchet MS" w:hAnsi="Trebuchet MS" w:cs="Arial"/>
          <w:color w:val="000000"/>
          <w:bdr w:val="none" w:sz="0" w:space="0" w:color="auto" w:frame="1"/>
        </w:rPr>
        <w:t xml:space="preserve"> Topraisar, </w:t>
      </w:r>
      <w:r w:rsidRPr="009948D0">
        <w:rPr>
          <w:rStyle w:val="Strong"/>
          <w:rFonts w:ascii="Trebuchet MS" w:hAnsi="Trebuchet MS" w:cs="Arial"/>
          <w:b w:val="0"/>
          <w:color w:val="000000"/>
          <w:bdr w:val="none" w:sz="0" w:space="0" w:color="auto" w:frame="1"/>
        </w:rPr>
        <w:t>Locuinţe Protejate–Casa Aurelia</w:t>
      </w:r>
      <w:r w:rsidRPr="009948D0">
        <w:rPr>
          <w:rStyle w:val="Strong"/>
          <w:rFonts w:ascii="Trebuchet MS" w:hAnsi="Trebuchet MS" w:cs="Arial"/>
          <w:color w:val="000000"/>
          <w:bdr w:val="none" w:sz="0" w:space="0" w:color="auto" w:frame="1"/>
        </w:rPr>
        <w:t xml:space="preserve">-Negru Vodă. </w:t>
      </w:r>
      <w:r w:rsidRPr="009948D0">
        <w:rPr>
          <w:rStyle w:val="Strong"/>
          <w:rFonts w:ascii="Trebuchet MS" w:hAnsi="Trebuchet MS" w:cs="Arial"/>
          <w:b w:val="0"/>
          <w:color w:val="000000"/>
          <w:bdr w:val="none" w:sz="0" w:space="0" w:color="auto" w:frame="1"/>
        </w:rPr>
        <w:t>La nivelul teritoriului locuințele protejate asigură persoanelor adulte cu handicap</w:t>
      </w:r>
      <w:r w:rsidRPr="009948D0">
        <w:rPr>
          <w:rStyle w:val="Strong"/>
          <w:rFonts w:ascii="Trebuchet MS" w:hAnsi="Trebuchet MS" w:cs="Arial"/>
          <w:color w:val="000000"/>
          <w:bdr w:val="none" w:sz="0" w:space="0" w:color="auto" w:frame="1"/>
        </w:rPr>
        <w:t xml:space="preserve"> </w:t>
      </w:r>
      <w:r w:rsidRPr="009948D0">
        <w:rPr>
          <w:rFonts w:ascii="Trebuchet MS" w:hAnsi="Trebuchet MS" w:cs="Arial"/>
          <w:color w:val="000000"/>
          <w:shd w:val="clear" w:color="auto" w:fill="FFFFFF"/>
        </w:rPr>
        <w:t xml:space="preserve">găzduire de tip familial în sistem protejat,  asistență și suport pentru asigurarea unei vieți autonome și active. </w:t>
      </w:r>
      <w:r w:rsidRPr="009948D0">
        <w:rPr>
          <w:rStyle w:val="Strong"/>
          <w:rFonts w:ascii="Trebuchet MS" w:hAnsi="Trebuchet MS" w:cs="Arial"/>
          <w:b w:val="0"/>
          <w:color w:val="000000"/>
          <w:bdr w:val="none" w:sz="0" w:space="0" w:color="auto" w:frame="1"/>
          <w:shd w:val="clear" w:color="auto" w:fill="FFFFFF"/>
        </w:rPr>
        <w:t xml:space="preserve">Centrele de </w:t>
      </w:r>
      <w:r w:rsidR="00A51579">
        <w:rPr>
          <w:rStyle w:val="Strong"/>
          <w:rFonts w:ascii="Trebuchet MS" w:hAnsi="Trebuchet MS" w:cs="Arial"/>
          <w:b w:val="0"/>
          <w:color w:val="000000"/>
          <w:bdr w:val="none" w:sz="0" w:space="0" w:color="auto" w:frame="1"/>
          <w:shd w:val="clear" w:color="auto" w:fill="FFFFFF"/>
        </w:rPr>
        <w:t>Î</w:t>
      </w:r>
      <w:r w:rsidRPr="009948D0">
        <w:rPr>
          <w:rStyle w:val="Strong"/>
          <w:rFonts w:ascii="Trebuchet MS" w:hAnsi="Trebuchet MS" w:cs="Arial"/>
          <w:b w:val="0"/>
          <w:color w:val="000000"/>
          <w:bdr w:val="none" w:sz="0" w:space="0" w:color="auto" w:frame="1"/>
          <w:shd w:val="clear" w:color="auto" w:fill="FFFFFF"/>
        </w:rPr>
        <w:t xml:space="preserve">ngrijire </w:t>
      </w:r>
      <w:r w:rsidR="00A51579">
        <w:rPr>
          <w:rStyle w:val="Strong"/>
          <w:rFonts w:ascii="Trebuchet MS" w:hAnsi="Trebuchet MS" w:cs="Arial"/>
          <w:b w:val="0"/>
          <w:color w:val="000000"/>
          <w:bdr w:val="none" w:sz="0" w:space="0" w:color="auto" w:frame="1"/>
          <w:shd w:val="clear" w:color="auto" w:fill="FFFFFF"/>
        </w:rPr>
        <w:t>ș</w:t>
      </w:r>
      <w:r w:rsidRPr="009948D0">
        <w:rPr>
          <w:rStyle w:val="Strong"/>
          <w:rFonts w:ascii="Trebuchet MS" w:hAnsi="Trebuchet MS" w:cs="Arial"/>
          <w:b w:val="0"/>
          <w:color w:val="000000"/>
          <w:bdr w:val="none" w:sz="0" w:space="0" w:color="auto" w:frame="1"/>
          <w:shd w:val="clear" w:color="auto" w:fill="FFFFFF"/>
        </w:rPr>
        <w:t>i Asisten</w:t>
      </w:r>
      <w:r w:rsidR="000C63A8" w:rsidRPr="009948D0">
        <w:rPr>
          <w:rStyle w:val="Strong"/>
          <w:rFonts w:ascii="Trebuchet MS" w:hAnsi="Trebuchet MS" w:cs="Arial"/>
          <w:b w:val="0"/>
          <w:color w:val="000000"/>
          <w:bdr w:val="none" w:sz="0" w:space="0" w:color="auto" w:frame="1"/>
          <w:shd w:val="clear" w:color="auto" w:fill="FFFFFF"/>
        </w:rPr>
        <w:t>ță</w:t>
      </w:r>
      <w:r w:rsidRPr="009948D0">
        <w:rPr>
          <w:rStyle w:val="Strong"/>
          <w:rFonts w:ascii="Trebuchet MS" w:hAnsi="Trebuchet MS" w:cs="Arial"/>
          <w:b w:val="0"/>
          <w:color w:val="000000"/>
          <w:bdr w:val="none" w:sz="0" w:space="0" w:color="auto" w:frame="1"/>
          <w:shd w:val="clear" w:color="auto" w:fill="FFFFFF"/>
        </w:rPr>
        <w:t xml:space="preserve"> a</w:t>
      </w:r>
      <w:r w:rsidRPr="009948D0">
        <w:rPr>
          <w:rFonts w:ascii="Trebuchet MS" w:hAnsi="Trebuchet MS" w:cs="Arial"/>
          <w:color w:val="000000"/>
          <w:shd w:val="clear" w:color="auto" w:fill="FFFFFF"/>
        </w:rPr>
        <w:t>sigură participarea deplină a beneficiarilor la viața comunității, elimin</w:t>
      </w:r>
      <w:r w:rsidR="00A51579" w:rsidRPr="009948D0">
        <w:rPr>
          <w:rFonts w:ascii="Trebuchet MS" w:hAnsi="Trebuchet MS" w:cs="Arial"/>
          <w:lang w:val="it-IT"/>
        </w:rPr>
        <w:t>â</w:t>
      </w:r>
      <w:r w:rsidRPr="009948D0">
        <w:rPr>
          <w:rFonts w:ascii="Trebuchet MS" w:hAnsi="Trebuchet MS" w:cs="Arial"/>
          <w:color w:val="000000"/>
          <w:shd w:val="clear" w:color="auto" w:fill="FFFFFF"/>
        </w:rPr>
        <w:t>nd orice formă de discriminare, avand drept scop integrarea socială a acestora.</w:t>
      </w:r>
    </w:p>
    <w:p w:rsidR="00D827AB" w:rsidRPr="009948D0" w:rsidRDefault="003F260C" w:rsidP="00573795">
      <w:pPr>
        <w:spacing w:after="0" w:line="276" w:lineRule="auto"/>
        <w:ind w:firstLine="708"/>
        <w:jc w:val="both"/>
        <w:rPr>
          <w:rFonts w:ascii="Trebuchet MS" w:hAnsi="Trebuchet MS" w:cs="Arial"/>
          <w:lang w:val="it-IT"/>
        </w:rPr>
      </w:pPr>
      <w:r w:rsidRPr="009948D0">
        <w:rPr>
          <w:rFonts w:ascii="Trebuchet MS" w:hAnsi="Trebuchet MS" w:cs="Arial"/>
          <w:lang w:val="it-IT"/>
        </w:rPr>
        <w:t>P</w:t>
      </w:r>
      <w:r w:rsidR="0040161F" w:rsidRPr="009948D0">
        <w:rPr>
          <w:rFonts w:ascii="Trebuchet MS" w:hAnsi="Trebuchet MS" w:cs="Arial"/>
          <w:lang w:val="it-IT"/>
        </w:rPr>
        <w:t>rin această măsură se urmărește reducerea numărului de persoane aflate în risc de sărăcie și de excluziune socială din comunitățile marginalizate</w:t>
      </w:r>
      <w:r w:rsidRPr="009948D0">
        <w:rPr>
          <w:rFonts w:ascii="Trebuchet MS" w:hAnsi="Trebuchet MS" w:cs="Arial"/>
          <w:lang w:val="it-IT"/>
        </w:rPr>
        <w:t xml:space="preserve">. </w:t>
      </w:r>
      <w:r w:rsidR="0040161F" w:rsidRPr="009948D0">
        <w:rPr>
          <w:rFonts w:ascii="Trebuchet MS" w:hAnsi="Trebuchet MS" w:cs="Arial"/>
          <w:lang w:val="it-IT"/>
        </w:rPr>
        <w:t>Teritoriul</w:t>
      </w:r>
      <w:r w:rsidR="009A2A40">
        <w:rPr>
          <w:rFonts w:ascii="Trebuchet MS" w:hAnsi="Trebuchet MS" w:cs="Arial"/>
          <w:lang w:val="it-IT"/>
        </w:rPr>
        <w:t xml:space="preserve"> acoperit de </w:t>
      </w:r>
      <w:r w:rsidR="0040161F" w:rsidRPr="009948D0">
        <w:rPr>
          <w:rFonts w:ascii="Trebuchet MS" w:hAnsi="Trebuchet MS" w:cs="Arial"/>
          <w:lang w:val="it-IT"/>
        </w:rPr>
        <w:t xml:space="preserve"> GAL Constanța </w:t>
      </w:r>
      <w:r w:rsidRPr="009948D0">
        <w:rPr>
          <w:rFonts w:ascii="Trebuchet MS" w:hAnsi="Trebuchet MS" w:cs="Arial"/>
          <w:lang w:val="it-IT"/>
        </w:rPr>
        <w:t>Sud</w:t>
      </w:r>
      <w:r w:rsidR="0040161F" w:rsidRPr="009948D0">
        <w:rPr>
          <w:rFonts w:ascii="Trebuchet MS" w:hAnsi="Trebuchet MS" w:cs="Arial"/>
          <w:lang w:val="it-IT"/>
        </w:rPr>
        <w:t xml:space="preserve"> </w:t>
      </w:r>
      <w:r w:rsidRPr="009948D0">
        <w:rPr>
          <w:rFonts w:ascii="Trebuchet MS" w:hAnsi="Trebuchet MS" w:cs="Arial"/>
          <w:lang w:val="it-IT"/>
        </w:rPr>
        <w:t xml:space="preserve">se constituie </w:t>
      </w:r>
      <w:r w:rsidR="0040161F" w:rsidRPr="009948D0">
        <w:rPr>
          <w:rFonts w:ascii="Trebuchet MS" w:hAnsi="Trebuchet MS" w:cs="Arial"/>
          <w:lang w:val="it-IT"/>
        </w:rPr>
        <w:t>ca un</w:t>
      </w:r>
      <w:r w:rsidR="00A63A50" w:rsidRPr="009948D0">
        <w:rPr>
          <w:rFonts w:ascii="Trebuchet MS" w:hAnsi="Trebuchet MS" w:cs="Arial"/>
          <w:lang w:val="it-IT"/>
        </w:rPr>
        <w:t xml:space="preserve"> </w:t>
      </w:r>
      <w:r w:rsidRPr="009948D0">
        <w:rPr>
          <w:rFonts w:ascii="Trebuchet MS" w:hAnsi="Trebuchet MS" w:cs="Arial"/>
          <w:lang w:val="it-IT"/>
        </w:rPr>
        <w:t>grup omogen, atât etnic cât și confesional, într-o majoritate covârșitoare fiind vorba de cetățeni români, de religie ortodoxă, într-un număr de 25619</w:t>
      </w:r>
      <w:r w:rsidR="009A2A40">
        <w:rPr>
          <w:rFonts w:ascii="Trebuchet MS" w:hAnsi="Trebuchet MS" w:cs="Arial"/>
          <w:lang w:val="it-IT"/>
        </w:rPr>
        <w:t xml:space="preserve">(87%), </w:t>
      </w:r>
      <w:r w:rsidRPr="009948D0">
        <w:rPr>
          <w:rFonts w:ascii="Trebuchet MS" w:hAnsi="Trebuchet MS" w:cs="Arial"/>
          <w:lang w:val="it-IT"/>
        </w:rPr>
        <w:t>care conviețuiesc și cu alte etnii precum turci 421(1%), tătari 1319(4%),greci, armeni,ruși lipoveni, romi (aprox.1%) și alte naționalități</w:t>
      </w:r>
      <w:r w:rsidR="009A2A40">
        <w:rPr>
          <w:rFonts w:ascii="Trebuchet MS" w:hAnsi="Trebuchet MS" w:cs="Arial"/>
          <w:lang w:val="it-IT"/>
        </w:rPr>
        <w:t xml:space="preserve"> </w:t>
      </w:r>
      <w:r w:rsidRPr="009948D0">
        <w:rPr>
          <w:rFonts w:ascii="Trebuchet MS" w:hAnsi="Trebuchet MS" w:cs="Arial"/>
          <w:lang w:val="it-IT"/>
        </w:rPr>
        <w:t>(7%).</w:t>
      </w:r>
      <w:r w:rsidR="00A63A50" w:rsidRPr="009948D0">
        <w:rPr>
          <w:rFonts w:ascii="Trebuchet MS" w:hAnsi="Trebuchet MS" w:cs="Arial"/>
          <w:lang w:val="it-IT"/>
        </w:rPr>
        <w:t xml:space="preserve"> </w:t>
      </w:r>
      <w:r w:rsidR="00DB73B8" w:rsidRPr="009948D0">
        <w:rPr>
          <w:rFonts w:ascii="Trebuchet MS" w:hAnsi="Trebuchet MS" w:cs="Arial"/>
          <w:lang w:val="it-IT"/>
        </w:rPr>
        <w:t>Una dintre cele mai expuse categorii la riscul de excluz</w:t>
      </w:r>
      <w:r w:rsidR="009A2A40">
        <w:rPr>
          <w:rFonts w:ascii="Trebuchet MS" w:hAnsi="Trebuchet MS" w:cs="Arial"/>
          <w:lang w:val="it-IT"/>
        </w:rPr>
        <w:t>iune socială este minoritatea r</w:t>
      </w:r>
      <w:r w:rsidR="00DB73B8" w:rsidRPr="009948D0">
        <w:rPr>
          <w:rFonts w:ascii="Trebuchet MS" w:hAnsi="Trebuchet MS" w:cs="Arial"/>
          <w:lang w:val="it-IT"/>
        </w:rPr>
        <w:t>omă constituită în procent de 1% din populația teritoriului,respectiv 217</w:t>
      </w:r>
      <w:r w:rsidR="009A2A40">
        <w:rPr>
          <w:rFonts w:ascii="Trebuchet MS" w:hAnsi="Trebuchet MS" w:cs="Arial"/>
          <w:lang w:val="it-IT"/>
        </w:rPr>
        <w:t xml:space="preserve"> </w:t>
      </w:r>
      <w:r w:rsidR="00DB73B8" w:rsidRPr="009948D0">
        <w:rPr>
          <w:rFonts w:ascii="Trebuchet MS" w:hAnsi="Trebuchet MS" w:cs="Arial"/>
          <w:lang w:val="it-IT"/>
        </w:rPr>
        <w:t>persoane, dintre care cei mai mulți fiind înregistrați în Negru Vodă (149</w:t>
      </w:r>
      <w:r w:rsidR="009A2A40">
        <w:rPr>
          <w:rFonts w:ascii="Trebuchet MS" w:hAnsi="Trebuchet MS" w:cs="Arial"/>
          <w:lang w:val="it-IT"/>
        </w:rPr>
        <w:t xml:space="preserve"> </w:t>
      </w:r>
      <w:r w:rsidR="00DB73B8" w:rsidRPr="009948D0">
        <w:rPr>
          <w:rFonts w:ascii="Trebuchet MS" w:hAnsi="Trebuchet MS" w:cs="Arial"/>
          <w:lang w:val="it-IT"/>
        </w:rPr>
        <w:t>persoane). Accesul limitat la piaţa muncii duc</w:t>
      </w:r>
      <w:r w:rsidR="004F7A3D" w:rsidRPr="009948D0">
        <w:rPr>
          <w:rFonts w:ascii="Trebuchet MS" w:hAnsi="Trebuchet MS" w:cs="Arial"/>
          <w:lang w:val="it-IT"/>
        </w:rPr>
        <w:t>e</w:t>
      </w:r>
      <w:r w:rsidR="00DB73B8" w:rsidRPr="009948D0">
        <w:rPr>
          <w:rFonts w:ascii="Trebuchet MS" w:hAnsi="Trebuchet MS" w:cs="Arial"/>
          <w:lang w:val="it-IT"/>
        </w:rPr>
        <w:t xml:space="preserve"> la risc ridicat de sărăcie şi excluziune socială</w:t>
      </w:r>
      <w:r w:rsidR="00367C45" w:rsidRPr="009948D0">
        <w:rPr>
          <w:rFonts w:ascii="Trebuchet MS" w:hAnsi="Trebuchet MS" w:cs="Arial"/>
          <w:lang w:val="it-IT"/>
        </w:rPr>
        <w:t>.</w:t>
      </w:r>
      <w:r w:rsidR="00D827AB" w:rsidRPr="009948D0">
        <w:rPr>
          <w:rFonts w:ascii="Trebuchet MS" w:hAnsi="Trebuchet MS" w:cs="Arial"/>
          <w:lang w:val="it-IT"/>
        </w:rPr>
        <w:t xml:space="preserve"> </w:t>
      </w:r>
    </w:p>
    <w:p w:rsidR="00D827AB" w:rsidRPr="009948D0" w:rsidRDefault="00D827AB" w:rsidP="00573795">
      <w:pPr>
        <w:spacing w:after="0" w:line="276" w:lineRule="auto"/>
        <w:ind w:firstLine="708"/>
        <w:jc w:val="both"/>
        <w:rPr>
          <w:rFonts w:ascii="Trebuchet MS" w:hAnsi="Trebuchet MS"/>
        </w:rPr>
      </w:pPr>
      <w:r w:rsidRPr="009948D0">
        <w:rPr>
          <w:rFonts w:ascii="Trebuchet MS" w:hAnsi="Trebuchet MS" w:cs="Arial"/>
          <w:bCs/>
        </w:rPr>
        <w:t xml:space="preserve">În teritoriul </w:t>
      </w:r>
      <w:r w:rsidR="009A2A40">
        <w:rPr>
          <w:rFonts w:ascii="Trebuchet MS" w:hAnsi="Trebuchet MS" w:cs="Arial"/>
          <w:bCs/>
        </w:rPr>
        <w:t xml:space="preserve">acoperit de </w:t>
      </w:r>
      <w:r w:rsidRPr="009948D0">
        <w:rPr>
          <w:rFonts w:ascii="Trebuchet MS" w:hAnsi="Trebuchet MS" w:cs="Arial"/>
          <w:bCs/>
        </w:rPr>
        <w:t xml:space="preserve">GAL Constanța Sud au fost identificate localități cu un indice de dezvoltare umană locală sub 55, aspect care arată preponderența zonelor sărace. Printre aceste zone sărace, lipsite de atractivitate din pricina lipsei locurilor de muncă și a exodului tinerilor către orașe se numără comunele </w:t>
      </w:r>
      <w:r w:rsidRPr="009948D0">
        <w:rPr>
          <w:rFonts w:ascii="Trebuchet MS" w:hAnsi="Trebuchet MS" w:cs="Arial"/>
        </w:rPr>
        <w:t>AMZACEA(43,74); BĂRĂGANU(44,11),CHIRNOGENI(41,56), COMANA(46,46), MERENI(43,73)</w:t>
      </w:r>
      <w:r w:rsidRPr="009948D0">
        <w:rPr>
          <w:rFonts w:ascii="Trebuchet MS" w:hAnsi="Trebuchet MS"/>
        </w:rPr>
        <w:t xml:space="preserve">. </w:t>
      </w:r>
    </w:p>
    <w:p w:rsidR="00D827AB" w:rsidRPr="009948D0" w:rsidRDefault="00D827AB" w:rsidP="00573795">
      <w:pPr>
        <w:spacing w:after="0" w:line="276" w:lineRule="auto"/>
        <w:ind w:firstLine="708"/>
        <w:jc w:val="both"/>
        <w:rPr>
          <w:rFonts w:ascii="Trebuchet MS" w:hAnsi="Trebuchet MS" w:cs="Arial"/>
          <w:lang w:val="it-IT"/>
        </w:rPr>
      </w:pPr>
      <w:r w:rsidRPr="009948D0">
        <w:rPr>
          <w:rFonts w:ascii="Trebuchet MS" w:hAnsi="Trebuchet MS" w:cs="Arial"/>
          <w:lang w:val="it-IT"/>
        </w:rPr>
        <w:t>Prin această măsură se urmărește</w:t>
      </w:r>
      <w:r w:rsidRPr="009948D0">
        <w:rPr>
          <w:rFonts w:ascii="Trebuchet MS" w:hAnsi="Trebuchet MS" w:cs="Trebuchet MS"/>
          <w:color w:val="000000"/>
        </w:rPr>
        <w:t xml:space="preserve"> </w:t>
      </w:r>
      <w:r w:rsidRPr="009948D0">
        <w:rPr>
          <w:rFonts w:ascii="Trebuchet MS" w:hAnsi="Trebuchet MS" w:cs="Arial"/>
          <w:lang w:val="it-IT"/>
        </w:rPr>
        <w:t xml:space="preserve">incluziunea socială a comunităților segregate/grupurilor vulnerabile în vederea combaterii discriminării și promovării egalității de șanse. Din datele furnizate de primăriile partenere, rezultă faptul că o mare parte din cetățenii aparținând minorității rome nu au acte de proprietate și nu pot fi luați în evidență </w:t>
      </w:r>
      <w:r w:rsidRPr="009948D0">
        <w:rPr>
          <w:rFonts w:ascii="Trebuchet MS" w:hAnsi="Trebuchet MS" w:cs="Arial"/>
          <w:lang w:val="it-IT"/>
        </w:rPr>
        <w:lastRenderedPageBreak/>
        <w:t>pentru plata taxelor și impozitelor locale, aceștia constru</w:t>
      </w:r>
      <w:r w:rsidR="009A2A40">
        <w:rPr>
          <w:rFonts w:ascii="Trebuchet MS" w:hAnsi="Trebuchet MS" w:cs="Arial"/>
          <w:lang w:val="it-IT"/>
        </w:rPr>
        <w:t>indu-și în mod abuziv locuințe î</w:t>
      </w:r>
      <w:r w:rsidRPr="009948D0">
        <w:rPr>
          <w:rFonts w:ascii="Trebuchet MS" w:hAnsi="Trebuchet MS" w:cs="Arial"/>
          <w:lang w:val="it-IT"/>
        </w:rPr>
        <w:t xml:space="preserve">n teritoriu. </w:t>
      </w:r>
      <w:r w:rsidR="00D9086F">
        <w:rPr>
          <w:rFonts w:ascii="Trebuchet MS" w:hAnsi="Trebuchet MS" w:cs="Arial"/>
          <w:lang w:val="it-IT"/>
        </w:rPr>
        <w:t>Astfel, multe</w:t>
      </w:r>
      <w:r w:rsidRPr="009948D0">
        <w:rPr>
          <w:rFonts w:ascii="Trebuchet MS" w:hAnsi="Trebuchet MS" w:cs="Arial"/>
          <w:lang w:val="it-IT"/>
        </w:rPr>
        <w:t xml:space="preserve"> locuin</w:t>
      </w:r>
      <w:r w:rsidR="00D9086F">
        <w:rPr>
          <w:rFonts w:ascii="Trebuchet MS" w:hAnsi="Trebuchet MS" w:cs="Arial"/>
          <w:lang w:val="it-IT"/>
        </w:rPr>
        <w:t>ț</w:t>
      </w:r>
      <w:r w:rsidRPr="009948D0">
        <w:rPr>
          <w:rFonts w:ascii="Trebuchet MS" w:hAnsi="Trebuchet MS" w:cs="Arial"/>
          <w:lang w:val="it-IT"/>
        </w:rPr>
        <w:t>e nu beneficiează de furnizarea serviciilor de bază ( alimentare cu apă, electricitate, sistem de canalizare).</w:t>
      </w:r>
    </w:p>
    <w:p w:rsidR="00DB73B8" w:rsidRPr="009948D0" w:rsidRDefault="00D827AB" w:rsidP="00573795">
      <w:pPr>
        <w:pStyle w:val="Default"/>
        <w:spacing w:line="276" w:lineRule="auto"/>
        <w:ind w:firstLine="708"/>
        <w:jc w:val="both"/>
        <w:rPr>
          <w:rFonts w:eastAsiaTheme="minorHAnsi"/>
          <w:sz w:val="22"/>
          <w:szCs w:val="22"/>
        </w:rPr>
      </w:pPr>
      <w:r w:rsidRPr="009948D0">
        <w:rPr>
          <w:rFonts w:cs="Arial"/>
          <w:sz w:val="22"/>
          <w:szCs w:val="22"/>
          <w:lang w:val="it-IT"/>
        </w:rPr>
        <w:t xml:space="preserve">La acestea se adaugă așezările aflate la o distanță apreciabilă de </w:t>
      </w:r>
      <w:r w:rsidRPr="009948D0">
        <w:rPr>
          <w:rFonts w:eastAsiaTheme="minorHAnsi"/>
          <w:sz w:val="22"/>
          <w:szCs w:val="22"/>
        </w:rPr>
        <w:t xml:space="preserve">restul așezărilor, distanță care este greu de acoperit din cauza calității </w:t>
      </w:r>
      <w:r w:rsidR="00D9086F">
        <w:rPr>
          <w:rFonts w:eastAsiaTheme="minorHAnsi"/>
          <w:sz w:val="22"/>
          <w:szCs w:val="22"/>
        </w:rPr>
        <w:t>precare</w:t>
      </w:r>
      <w:r w:rsidRPr="009948D0">
        <w:rPr>
          <w:rFonts w:eastAsiaTheme="minorHAnsi"/>
          <w:sz w:val="22"/>
          <w:szCs w:val="22"/>
        </w:rPr>
        <w:t xml:space="preserve"> a drumurilor, care pot îngreuna deplasarea în anumite condiții, de exemplu drumuri impracticabile </w:t>
      </w:r>
      <w:r w:rsidR="00D9086F">
        <w:rPr>
          <w:rFonts w:eastAsiaTheme="minorHAnsi"/>
          <w:sz w:val="22"/>
          <w:szCs w:val="22"/>
        </w:rPr>
        <w:t>î</w:t>
      </w:r>
      <w:r w:rsidRPr="009948D0">
        <w:rPr>
          <w:rFonts w:eastAsiaTheme="minorHAnsi"/>
          <w:sz w:val="22"/>
          <w:szCs w:val="22"/>
        </w:rPr>
        <w:t xml:space="preserve">n condiții meteo nefavorabile (ploaie, ninsoare), așezări despărțite printr-o graniță naturală (râu, deal) sau de alte “granițe” (de genul căilor ferate) care </w:t>
      </w:r>
      <w:r w:rsidR="00D9086F">
        <w:rPr>
          <w:rFonts w:eastAsiaTheme="minorHAnsi"/>
          <w:sz w:val="22"/>
          <w:szCs w:val="22"/>
        </w:rPr>
        <w:t>se constituie un pericol; lipsa și</w:t>
      </w:r>
      <w:r w:rsidRPr="009948D0">
        <w:rPr>
          <w:rFonts w:eastAsiaTheme="minorHAnsi"/>
          <w:sz w:val="22"/>
          <w:szCs w:val="22"/>
        </w:rPr>
        <w:t xml:space="preserve"> calitatea necorespunzătoare a mijloacelor de transport sau distanța mare (neacoperită de mijloace de transport) până la unități de infrastructură socială (școli, unități medicale); existența unei infrastructuri segregate (de ex. școli sau clase în care învață numai copii romi) în condițiile în care structura populației nu justifică acest lucru;  calitatea foarte proastă a locuințelor (locuințe insalubre, nesigure, densitate mare); așezări situate într-un teritoriu neadecvat locuirii (pe malul râurilor, sub liniile de înaltă tensiune, lângă gropi de gunoi).</w:t>
      </w:r>
    </w:p>
    <w:p w:rsidR="00426A78" w:rsidRPr="009948D0" w:rsidRDefault="00426A78" w:rsidP="00573795">
      <w:pPr>
        <w:pStyle w:val="Default"/>
        <w:spacing w:line="276" w:lineRule="auto"/>
        <w:ind w:firstLine="708"/>
        <w:jc w:val="both"/>
        <w:rPr>
          <w:b/>
          <w:bCs/>
          <w:sz w:val="22"/>
          <w:szCs w:val="22"/>
        </w:rPr>
      </w:pPr>
      <w:r w:rsidRPr="00D9086F">
        <w:rPr>
          <w:b/>
          <w:bCs/>
          <w:sz w:val="22"/>
          <w:szCs w:val="22"/>
        </w:rPr>
        <w:t>Obiectiv de dezvoltare rurală</w:t>
      </w:r>
      <w:r w:rsidRPr="009948D0">
        <w:rPr>
          <w:bCs/>
          <w:sz w:val="22"/>
          <w:szCs w:val="22"/>
        </w:rPr>
        <w:t xml:space="preserve"> al Reg.(UE) nr.1305/2013:</w:t>
      </w:r>
      <w:r w:rsidRPr="009948D0">
        <w:rPr>
          <w:b/>
          <w:bCs/>
          <w:sz w:val="22"/>
          <w:szCs w:val="22"/>
        </w:rPr>
        <w:t xml:space="preserve"> </w:t>
      </w:r>
      <w:r w:rsidR="005712D9" w:rsidRPr="009948D0">
        <w:rPr>
          <w:bCs/>
          <w:sz w:val="22"/>
          <w:szCs w:val="22"/>
        </w:rPr>
        <w:t>iii</w:t>
      </w:r>
      <w:r w:rsidRPr="009948D0">
        <w:rPr>
          <w:bCs/>
          <w:sz w:val="22"/>
          <w:szCs w:val="22"/>
        </w:rPr>
        <w:t xml:space="preserve">) </w:t>
      </w:r>
      <w:r w:rsidR="00A02F88" w:rsidRPr="009948D0">
        <w:rPr>
          <w:bCs/>
          <w:sz w:val="22"/>
          <w:szCs w:val="22"/>
        </w:rPr>
        <w:t xml:space="preserve">obținerea unei dezvoltări teritoriale echilibrate a economiilor și comunităților rurale, inclusiv crearea și menținerea de locuri de muncă. </w:t>
      </w:r>
    </w:p>
    <w:p w:rsidR="00426A78" w:rsidRPr="00D9086F" w:rsidRDefault="00426A78" w:rsidP="00573795">
      <w:pPr>
        <w:pStyle w:val="Default"/>
        <w:spacing w:line="276" w:lineRule="auto"/>
        <w:ind w:firstLine="708"/>
        <w:jc w:val="both"/>
        <w:rPr>
          <w:b/>
          <w:bCs/>
          <w:color w:val="auto"/>
          <w:sz w:val="22"/>
          <w:szCs w:val="22"/>
        </w:rPr>
      </w:pPr>
      <w:r w:rsidRPr="00D9086F">
        <w:rPr>
          <w:b/>
          <w:bCs/>
          <w:color w:val="auto"/>
          <w:sz w:val="22"/>
          <w:szCs w:val="22"/>
        </w:rPr>
        <w:t>Obiective specifice ale măsurii:</w:t>
      </w:r>
    </w:p>
    <w:p w:rsidR="00E55BB4" w:rsidRPr="009948D0" w:rsidRDefault="004D2CA5" w:rsidP="00573795">
      <w:pPr>
        <w:pStyle w:val="Default"/>
        <w:numPr>
          <w:ilvl w:val="0"/>
          <w:numId w:val="1"/>
        </w:numPr>
        <w:spacing w:line="276" w:lineRule="auto"/>
        <w:jc w:val="both"/>
        <w:rPr>
          <w:bCs/>
          <w:sz w:val="22"/>
          <w:szCs w:val="22"/>
        </w:rPr>
      </w:pPr>
      <w:r w:rsidRPr="009948D0">
        <w:rPr>
          <w:bCs/>
          <w:sz w:val="22"/>
          <w:szCs w:val="22"/>
        </w:rPr>
        <w:t>Creșterea calității vieț</w:t>
      </w:r>
      <w:r w:rsidR="00E55BB4" w:rsidRPr="009948D0">
        <w:rPr>
          <w:bCs/>
          <w:sz w:val="22"/>
          <w:szCs w:val="22"/>
        </w:rPr>
        <w:t>ii și eradicarea sărăciei</w:t>
      </w:r>
      <w:r w:rsidR="00E55BB4" w:rsidRPr="009948D0">
        <w:rPr>
          <w:rFonts w:cs="Times New Roman"/>
          <w:bCs/>
          <w:sz w:val="22"/>
          <w:szCs w:val="22"/>
        </w:rPr>
        <w:t>;</w:t>
      </w:r>
    </w:p>
    <w:p w:rsidR="00426A78" w:rsidRPr="009948D0" w:rsidRDefault="00426A78" w:rsidP="00573795">
      <w:pPr>
        <w:pStyle w:val="Default"/>
        <w:numPr>
          <w:ilvl w:val="0"/>
          <w:numId w:val="1"/>
        </w:numPr>
        <w:spacing w:line="276" w:lineRule="auto"/>
        <w:jc w:val="both"/>
        <w:rPr>
          <w:bCs/>
          <w:sz w:val="22"/>
          <w:szCs w:val="22"/>
        </w:rPr>
      </w:pPr>
      <w:r w:rsidRPr="009948D0">
        <w:rPr>
          <w:bCs/>
          <w:sz w:val="22"/>
          <w:szCs w:val="22"/>
        </w:rPr>
        <w:t>Dezvoltarea</w:t>
      </w:r>
      <w:r w:rsidR="00E55BB4" w:rsidRPr="009948D0">
        <w:rPr>
          <w:bCs/>
          <w:sz w:val="22"/>
          <w:szCs w:val="22"/>
        </w:rPr>
        <w:t xml:space="preserve"> serviciilor sociale pentru populație</w:t>
      </w:r>
      <w:r w:rsidRPr="009948D0">
        <w:rPr>
          <w:rFonts w:cs="Times New Roman"/>
          <w:bCs/>
          <w:sz w:val="22"/>
          <w:szCs w:val="22"/>
        </w:rPr>
        <w:t>;</w:t>
      </w:r>
    </w:p>
    <w:p w:rsidR="00426A78" w:rsidRPr="009948D0" w:rsidRDefault="00426A78" w:rsidP="00573795">
      <w:pPr>
        <w:pStyle w:val="Default"/>
        <w:numPr>
          <w:ilvl w:val="0"/>
          <w:numId w:val="1"/>
        </w:numPr>
        <w:spacing w:line="276" w:lineRule="auto"/>
        <w:jc w:val="both"/>
        <w:rPr>
          <w:bCs/>
          <w:sz w:val="22"/>
          <w:szCs w:val="22"/>
        </w:rPr>
      </w:pPr>
      <w:r w:rsidRPr="009948D0">
        <w:rPr>
          <w:bCs/>
          <w:sz w:val="22"/>
          <w:szCs w:val="22"/>
        </w:rPr>
        <w:t>Crearea de locuri de muncă.</w:t>
      </w:r>
    </w:p>
    <w:p w:rsidR="00426A78" w:rsidRPr="009948D0" w:rsidRDefault="006777F5" w:rsidP="00573795">
      <w:pPr>
        <w:pStyle w:val="Default"/>
        <w:spacing w:line="276" w:lineRule="auto"/>
        <w:ind w:firstLine="708"/>
        <w:jc w:val="both"/>
        <w:rPr>
          <w:bCs/>
          <w:sz w:val="22"/>
          <w:szCs w:val="22"/>
        </w:rPr>
      </w:pPr>
      <w:r w:rsidRPr="009948D0">
        <w:rPr>
          <w:bCs/>
          <w:sz w:val="22"/>
          <w:szCs w:val="22"/>
        </w:rPr>
        <w:t>Măsura</w:t>
      </w:r>
      <w:r w:rsidR="00426A78" w:rsidRPr="009948D0">
        <w:rPr>
          <w:bCs/>
          <w:sz w:val="22"/>
          <w:szCs w:val="22"/>
        </w:rPr>
        <w:t xml:space="preserve"> contribuie la priorit</w:t>
      </w:r>
      <w:r w:rsidRPr="009948D0">
        <w:rPr>
          <w:bCs/>
          <w:sz w:val="22"/>
          <w:szCs w:val="22"/>
        </w:rPr>
        <w:t>at</w:t>
      </w:r>
      <w:r w:rsidR="00426A78" w:rsidRPr="009948D0">
        <w:rPr>
          <w:bCs/>
          <w:sz w:val="22"/>
          <w:szCs w:val="22"/>
        </w:rPr>
        <w:t>ea P6: Promovarea incluziunii sociale, a reducerii sărăciei și a dezvoltării economice în zonele rurale, prevăzută la art. 5, Reg. (UE) nr. 1305/2013.</w:t>
      </w:r>
    </w:p>
    <w:p w:rsidR="00DD7423" w:rsidRPr="009948D0" w:rsidRDefault="00DD7423" w:rsidP="00573795">
      <w:pPr>
        <w:autoSpaceDE w:val="0"/>
        <w:autoSpaceDN w:val="0"/>
        <w:adjustRightInd w:val="0"/>
        <w:spacing w:after="0" w:line="276" w:lineRule="auto"/>
        <w:ind w:firstLine="708"/>
        <w:jc w:val="both"/>
        <w:rPr>
          <w:rFonts w:ascii="Trebuchet MS" w:hAnsi="Trebuchet MS" w:cs="Trebuchet MS"/>
          <w:lang w:eastAsia="ro-RO"/>
        </w:rPr>
      </w:pPr>
      <w:r w:rsidRPr="009948D0">
        <w:rPr>
          <w:rFonts w:ascii="Trebuchet MS" w:hAnsi="Trebuchet MS" w:cs="Trebuchet MS"/>
          <w:lang w:eastAsia="ro-RO"/>
        </w:rPr>
        <w:t xml:space="preserve">Măsura corespunde obiectivelor art. 20 din Reg. (UE) nr. 1305/2013 (pentru măsurile care pot fi asimilate unui articol din Titlul III: Sprijinul pentru dezvoltarea rurală al Reg. (UE) nr. 1305/2013). </w:t>
      </w:r>
    </w:p>
    <w:p w:rsidR="00426A78" w:rsidRPr="009948D0" w:rsidRDefault="00426A78" w:rsidP="00573795">
      <w:pPr>
        <w:pStyle w:val="Default"/>
        <w:spacing w:line="276" w:lineRule="auto"/>
        <w:ind w:firstLine="708"/>
        <w:jc w:val="both"/>
        <w:rPr>
          <w:bCs/>
          <w:color w:val="auto"/>
          <w:sz w:val="22"/>
          <w:szCs w:val="22"/>
        </w:rPr>
      </w:pPr>
      <w:r w:rsidRPr="009948D0">
        <w:rPr>
          <w:bCs/>
          <w:color w:val="auto"/>
          <w:sz w:val="22"/>
          <w:szCs w:val="22"/>
        </w:rPr>
        <w:t>Măsura contri</w:t>
      </w:r>
      <w:r w:rsidR="00BE76BC" w:rsidRPr="009948D0">
        <w:rPr>
          <w:bCs/>
          <w:color w:val="auto"/>
          <w:sz w:val="22"/>
          <w:szCs w:val="22"/>
        </w:rPr>
        <w:t xml:space="preserve">buie la </w:t>
      </w:r>
      <w:r w:rsidRPr="009948D0">
        <w:rPr>
          <w:bCs/>
          <w:color w:val="auto"/>
          <w:sz w:val="22"/>
          <w:szCs w:val="22"/>
        </w:rPr>
        <w:t xml:space="preserve">Domeniul de intervenție 6B – Încurajarea dezvoltării locale în zonele rurale. </w:t>
      </w:r>
    </w:p>
    <w:p w:rsidR="006777F5" w:rsidRPr="009948D0" w:rsidRDefault="006777F5" w:rsidP="00573795">
      <w:pPr>
        <w:pStyle w:val="Default"/>
        <w:spacing w:line="276" w:lineRule="auto"/>
        <w:ind w:firstLine="708"/>
        <w:jc w:val="both"/>
        <w:rPr>
          <w:rFonts w:cs="EUAlbertina"/>
          <w:sz w:val="22"/>
          <w:szCs w:val="22"/>
        </w:rPr>
      </w:pPr>
      <w:r w:rsidRPr="009948D0">
        <w:rPr>
          <w:sz w:val="22"/>
          <w:szCs w:val="22"/>
        </w:rPr>
        <w:t>Măsura contribuie la obiectivele transversale ale Reg. (UE) nr. 1305/2013, art 5, prin punctul 6)</w:t>
      </w:r>
      <w:r w:rsidRPr="009948D0">
        <w:rPr>
          <w:rFonts w:eastAsiaTheme="minorHAnsi" w:cs="EUAlbertina"/>
          <w:sz w:val="22"/>
          <w:szCs w:val="22"/>
        </w:rPr>
        <w:t>promovarea incluziunii sociale, a reducerii sărăciei și a dezvolt</w:t>
      </w:r>
      <w:r w:rsidRPr="009948D0">
        <w:rPr>
          <w:rFonts w:cs="EUAlbertina"/>
          <w:sz w:val="22"/>
          <w:szCs w:val="22"/>
        </w:rPr>
        <w:t>ării economice în zonele rurale.</w:t>
      </w:r>
    </w:p>
    <w:p w:rsidR="005712D9" w:rsidRPr="009948D0" w:rsidRDefault="005712D9" w:rsidP="00573795">
      <w:pPr>
        <w:pStyle w:val="Default"/>
        <w:spacing w:line="276" w:lineRule="auto"/>
        <w:ind w:firstLine="708"/>
        <w:jc w:val="both"/>
        <w:rPr>
          <w:rFonts w:eastAsiaTheme="minorHAnsi"/>
          <w:sz w:val="22"/>
          <w:szCs w:val="22"/>
        </w:rPr>
      </w:pPr>
      <w:r w:rsidRPr="009948D0">
        <w:rPr>
          <w:rFonts w:eastAsiaTheme="minorHAnsi"/>
          <w:sz w:val="22"/>
          <w:szCs w:val="22"/>
        </w:rPr>
        <w:t xml:space="preserve">Prin această măsură este îndeplinit </w:t>
      </w:r>
      <w:r w:rsidRPr="009948D0">
        <w:rPr>
          <w:rFonts w:eastAsiaTheme="minorHAnsi"/>
          <w:sz w:val="22"/>
          <w:szCs w:val="22"/>
          <w:u w:val="single"/>
        </w:rPr>
        <w:t>criteriul de selecție CS 3.1</w:t>
      </w:r>
      <w:r w:rsidRPr="009948D0">
        <w:rPr>
          <w:rFonts w:eastAsiaTheme="minorHAnsi"/>
          <w:sz w:val="22"/>
          <w:szCs w:val="22"/>
        </w:rPr>
        <w:t xml:space="preserve"> ”SDL prevede cel puțin o măsură dedicată investițiilor în infrastructura socială” și </w:t>
      </w:r>
      <w:r w:rsidRPr="009948D0">
        <w:rPr>
          <w:rFonts w:eastAsiaTheme="minorHAnsi"/>
          <w:sz w:val="22"/>
          <w:szCs w:val="22"/>
          <w:u w:val="single"/>
        </w:rPr>
        <w:t>criteriul de selecție CS 3.2</w:t>
      </w:r>
      <w:r w:rsidRPr="009948D0">
        <w:rPr>
          <w:rFonts w:eastAsiaTheme="minorHAnsi"/>
          <w:sz w:val="22"/>
          <w:szCs w:val="22"/>
        </w:rPr>
        <w:t xml:space="preserve"> ”SDL prevede cel puțin o măsură dedicată acțiunilor pentru integrarea minorităților locale (în special minoritatea romă).</w:t>
      </w:r>
    </w:p>
    <w:p w:rsidR="005712D9" w:rsidRPr="009948D0" w:rsidRDefault="005712D9" w:rsidP="00E76815">
      <w:pPr>
        <w:pStyle w:val="Default"/>
        <w:spacing w:line="276" w:lineRule="auto"/>
        <w:ind w:firstLine="709"/>
        <w:jc w:val="both"/>
        <w:rPr>
          <w:sz w:val="22"/>
          <w:szCs w:val="22"/>
        </w:rPr>
      </w:pPr>
      <w:r w:rsidRPr="009948D0">
        <w:rPr>
          <w:sz w:val="22"/>
          <w:szCs w:val="22"/>
        </w:rPr>
        <w:t>Complementaritatea cu alte măsuri din SDL: M6 este complementară cu PO CU 5.2, întrucât ambele măsuri vizează reducerea numărului de persoane aflate în risc de sărăcie și de excluziune socială din comunitățile marginalizate. Prin urmare proiectele soft integrate vor fi finanțate prin PO CU, iar proiectele de infrastruct</w:t>
      </w:r>
      <w:r w:rsidR="006F2630">
        <w:rPr>
          <w:sz w:val="22"/>
          <w:szCs w:val="22"/>
        </w:rPr>
        <w:t>ură vor fi finanțate prin PNDR.</w:t>
      </w:r>
      <w:r w:rsidRPr="009948D0">
        <w:rPr>
          <w:sz w:val="22"/>
          <w:szCs w:val="22"/>
        </w:rPr>
        <w:t xml:space="preserve"> De asemenea M6 este complementară cu </w:t>
      </w:r>
      <w:r w:rsidR="008D6F50">
        <w:rPr>
          <w:sz w:val="22"/>
          <w:szCs w:val="22"/>
        </w:rPr>
        <w:t xml:space="preserve">M3 - </w:t>
      </w:r>
      <w:r w:rsidR="008D6F50" w:rsidRPr="008D6F50">
        <w:rPr>
          <w:sz w:val="22"/>
          <w:szCs w:val="22"/>
        </w:rPr>
        <w:t>Sprijin pentru înfiinţarea de activităţi non-agricole</w:t>
      </w:r>
      <w:r w:rsidR="008D6F50">
        <w:rPr>
          <w:sz w:val="22"/>
          <w:szCs w:val="22"/>
        </w:rPr>
        <w:t>,</w:t>
      </w:r>
      <w:r w:rsidR="008D6F50" w:rsidRPr="008D6F50">
        <w:rPr>
          <w:sz w:val="22"/>
          <w:szCs w:val="22"/>
        </w:rPr>
        <w:t xml:space="preserve"> </w:t>
      </w:r>
      <w:r w:rsidRPr="009948D0">
        <w:rPr>
          <w:sz w:val="22"/>
          <w:szCs w:val="22"/>
        </w:rPr>
        <w:t xml:space="preserve">M4 – Investiții în afaceri non-agricole, deoarece vizează același beneficiar indirect: persoanele aflate în căutarea unui loc de muncă și cu M5 – Investiții în infrastructura de bază la scară mică deoarece printre beneficiarii direcți ai acestor măsuri se află și beneficiarii direcți ai M6 (ONG-uri, comunele și asociațiile acestora) iar beneficiarii indirecți sunt comuni tuturor măsurilor - persoanele active din mediul rural. </w:t>
      </w:r>
      <w:r w:rsidR="006F2630">
        <w:rPr>
          <w:sz w:val="22"/>
          <w:szCs w:val="22"/>
        </w:rPr>
        <w:t>Țin</w:t>
      </w:r>
      <w:r w:rsidR="006F2630" w:rsidRPr="006F2630">
        <w:rPr>
          <w:sz w:val="22"/>
          <w:szCs w:val="22"/>
        </w:rPr>
        <w:t>â</w:t>
      </w:r>
      <w:r w:rsidRPr="009948D0">
        <w:rPr>
          <w:sz w:val="22"/>
          <w:szCs w:val="22"/>
        </w:rPr>
        <w:t xml:space="preserve">nd cont de aceste </w:t>
      </w:r>
      <w:r w:rsidRPr="009948D0">
        <w:rPr>
          <w:sz w:val="22"/>
          <w:szCs w:val="22"/>
        </w:rPr>
        <w:lastRenderedPageBreak/>
        <w:t>considerente se respectă criteriul de selecție CS 4.2: Complementarietatea intervențiilor propuse în SDL.</w:t>
      </w:r>
    </w:p>
    <w:p w:rsidR="006777F5" w:rsidRPr="009948D0" w:rsidRDefault="006777F5" w:rsidP="00E76815">
      <w:pPr>
        <w:pStyle w:val="Default"/>
        <w:spacing w:line="276" w:lineRule="auto"/>
        <w:ind w:firstLine="709"/>
        <w:jc w:val="both"/>
        <w:rPr>
          <w:bCs/>
          <w:sz w:val="22"/>
          <w:szCs w:val="22"/>
        </w:rPr>
      </w:pPr>
      <w:r w:rsidRPr="009948D0">
        <w:rPr>
          <w:sz w:val="22"/>
          <w:szCs w:val="22"/>
        </w:rPr>
        <w:t xml:space="preserve">Sinergia cu alte măsuri din SDL: </w:t>
      </w:r>
      <w:r w:rsidR="00BA23E8" w:rsidRPr="009948D0">
        <w:rPr>
          <w:sz w:val="22"/>
          <w:szCs w:val="22"/>
        </w:rPr>
        <w:t xml:space="preserve">M6 este sinergic cu </w:t>
      </w:r>
      <w:r w:rsidR="00D630EB" w:rsidRPr="009948D0">
        <w:rPr>
          <w:sz w:val="22"/>
          <w:szCs w:val="22"/>
        </w:rPr>
        <w:t>M3 Sprijin pentru înfiinţarea de activităţi non-agricole, M4 Investiții în afaceri non-agricole, M5 Investiții în infrastructura de bază la scară mica</w:t>
      </w:r>
      <w:r w:rsidRPr="009948D0">
        <w:rPr>
          <w:bCs/>
          <w:sz w:val="22"/>
          <w:szCs w:val="22"/>
        </w:rPr>
        <w:t>,</w:t>
      </w:r>
      <w:r w:rsidR="00D630EB" w:rsidRPr="009948D0">
        <w:rPr>
          <w:bCs/>
          <w:sz w:val="22"/>
          <w:szCs w:val="22"/>
        </w:rPr>
        <w:t xml:space="preserve"> </w:t>
      </w:r>
      <w:r w:rsidRPr="009948D0">
        <w:rPr>
          <w:bCs/>
          <w:sz w:val="22"/>
          <w:szCs w:val="22"/>
        </w:rPr>
        <w:t xml:space="preserve">întrucât </w:t>
      </w:r>
      <w:r w:rsidR="00D630EB" w:rsidRPr="009948D0">
        <w:rPr>
          <w:bCs/>
          <w:sz w:val="22"/>
          <w:szCs w:val="22"/>
        </w:rPr>
        <w:t>aceste</w:t>
      </w:r>
      <w:r w:rsidRPr="009948D0">
        <w:rPr>
          <w:bCs/>
          <w:sz w:val="22"/>
          <w:szCs w:val="22"/>
        </w:rPr>
        <w:t xml:space="preserve"> măsuri vizează îmbunătățirea calității vieții și creșterea accesului populației la infrastructura de bază a teritoriului</w:t>
      </w:r>
      <w:r w:rsidR="00BA23E8" w:rsidRPr="009948D0">
        <w:rPr>
          <w:bCs/>
          <w:sz w:val="22"/>
          <w:szCs w:val="22"/>
        </w:rPr>
        <w:t xml:space="preserve">, contribuind împreună la aceeași prioritate de dezvoltare P6 - Promovarea incluziunii sociale, a reducerii sărăciei și a dezvoltării economice în zonele rurale, respectandu-se astfel  </w:t>
      </w:r>
      <w:r w:rsidR="00BA23E8" w:rsidRPr="009948D0">
        <w:rPr>
          <w:bCs/>
          <w:sz w:val="22"/>
          <w:szCs w:val="22"/>
          <w:u w:val="single"/>
        </w:rPr>
        <w:t>criteriul de selecție CS 4.1</w:t>
      </w:r>
      <w:r w:rsidR="00BA23E8" w:rsidRPr="009948D0">
        <w:rPr>
          <w:bCs/>
          <w:sz w:val="22"/>
          <w:szCs w:val="22"/>
        </w:rPr>
        <w:t xml:space="preserve"> Sinergia dintre măsurile propuse.</w:t>
      </w:r>
    </w:p>
    <w:p w:rsidR="006777F5" w:rsidRPr="009948D0" w:rsidRDefault="006777F5" w:rsidP="00573795">
      <w:pPr>
        <w:pStyle w:val="Default"/>
        <w:spacing w:line="276" w:lineRule="auto"/>
        <w:ind w:firstLine="708"/>
        <w:jc w:val="both"/>
        <w:rPr>
          <w:bCs/>
          <w:sz w:val="22"/>
          <w:szCs w:val="22"/>
        </w:rPr>
      </w:pPr>
    </w:p>
    <w:p w:rsidR="00426A78" w:rsidRPr="009948D0" w:rsidRDefault="00426A78" w:rsidP="00573795">
      <w:pPr>
        <w:pStyle w:val="Default"/>
        <w:shd w:val="clear" w:color="auto" w:fill="D9D9D9"/>
        <w:spacing w:line="276" w:lineRule="auto"/>
        <w:rPr>
          <w:sz w:val="22"/>
          <w:szCs w:val="22"/>
        </w:rPr>
      </w:pPr>
      <w:r w:rsidRPr="009948D0">
        <w:rPr>
          <w:b/>
          <w:bCs/>
          <w:sz w:val="22"/>
          <w:szCs w:val="22"/>
        </w:rPr>
        <w:t xml:space="preserve">2. Valoarea adăugată a măsurii </w:t>
      </w:r>
    </w:p>
    <w:p w:rsidR="00426A78" w:rsidRPr="009948D0" w:rsidRDefault="00331151" w:rsidP="00573795">
      <w:pPr>
        <w:pStyle w:val="Default"/>
        <w:spacing w:line="276" w:lineRule="auto"/>
        <w:ind w:firstLine="708"/>
        <w:jc w:val="both"/>
        <w:rPr>
          <w:sz w:val="22"/>
          <w:szCs w:val="22"/>
        </w:rPr>
      </w:pPr>
      <w:r w:rsidRPr="009948D0">
        <w:rPr>
          <w:sz w:val="22"/>
          <w:szCs w:val="22"/>
        </w:rPr>
        <w:t>Măsura contribuie la stimularea inovării, la consolidarea identității și a profilului local, la îmbunătățirea egalității de șanse pentru ti</w:t>
      </w:r>
      <w:r w:rsidR="00722962" w:rsidRPr="009948D0">
        <w:rPr>
          <w:sz w:val="22"/>
          <w:szCs w:val="22"/>
        </w:rPr>
        <w:t xml:space="preserve">neri, femei, persoane de etnie </w:t>
      </w:r>
      <w:r w:rsidRPr="009948D0">
        <w:rPr>
          <w:sz w:val="22"/>
          <w:szCs w:val="22"/>
        </w:rPr>
        <w:t>romă, alte persoane defavorizate. Prin susținerea și sprijinirea activității beneficiari</w:t>
      </w:r>
      <w:r w:rsidR="00E76815">
        <w:rPr>
          <w:sz w:val="22"/>
          <w:szCs w:val="22"/>
        </w:rPr>
        <w:t>lor cu profil social se vor cre</w:t>
      </w:r>
      <w:r w:rsidRPr="009948D0">
        <w:rPr>
          <w:sz w:val="22"/>
          <w:szCs w:val="22"/>
        </w:rPr>
        <w:t>a premisele dezvoltării capacității antreprenoriale a beneficiarilor indirecți din cadrul grupului țintă vizat.</w:t>
      </w:r>
    </w:p>
    <w:p w:rsidR="006777F5" w:rsidRPr="009948D0" w:rsidRDefault="00331151" w:rsidP="00573795">
      <w:pPr>
        <w:pStyle w:val="Default"/>
        <w:spacing w:line="276" w:lineRule="auto"/>
        <w:jc w:val="both"/>
        <w:rPr>
          <w:sz w:val="22"/>
          <w:szCs w:val="22"/>
        </w:rPr>
      </w:pPr>
      <w:r w:rsidRPr="009948D0">
        <w:rPr>
          <w:sz w:val="22"/>
          <w:szCs w:val="22"/>
        </w:rPr>
        <w:t>Caracterul inovativ al măsurii derivă din următ</w:t>
      </w:r>
      <w:r w:rsidR="00554450" w:rsidRPr="009948D0">
        <w:rPr>
          <w:sz w:val="22"/>
          <w:szCs w:val="22"/>
        </w:rPr>
        <w:t>oarele:</w:t>
      </w:r>
    </w:p>
    <w:p w:rsidR="006777F5" w:rsidRPr="009948D0" w:rsidRDefault="006777F5" w:rsidP="00573795">
      <w:pPr>
        <w:pStyle w:val="Default"/>
        <w:numPr>
          <w:ilvl w:val="0"/>
          <w:numId w:val="11"/>
        </w:numPr>
        <w:tabs>
          <w:tab w:val="left" w:pos="284"/>
        </w:tabs>
        <w:spacing w:line="276" w:lineRule="auto"/>
        <w:jc w:val="both"/>
        <w:rPr>
          <w:sz w:val="22"/>
          <w:szCs w:val="22"/>
        </w:rPr>
      </w:pPr>
      <w:r w:rsidRPr="009948D0">
        <w:rPr>
          <w:sz w:val="22"/>
          <w:szCs w:val="22"/>
        </w:rPr>
        <w:t xml:space="preserve">Crearea de locuri de muncă </w:t>
      </w:r>
      <w:r w:rsidR="00722962" w:rsidRPr="009948D0">
        <w:rPr>
          <w:sz w:val="22"/>
          <w:szCs w:val="22"/>
        </w:rPr>
        <w:t>prin incluziunea socială a minorității rome, în vederea sporirii potențialului de forță de muncă</w:t>
      </w:r>
    </w:p>
    <w:p w:rsidR="00554450" w:rsidRPr="009948D0" w:rsidRDefault="00554450" w:rsidP="00573795">
      <w:pPr>
        <w:pStyle w:val="Default"/>
        <w:numPr>
          <w:ilvl w:val="0"/>
          <w:numId w:val="11"/>
        </w:numPr>
        <w:tabs>
          <w:tab w:val="left" w:pos="284"/>
        </w:tabs>
        <w:spacing w:line="276" w:lineRule="auto"/>
        <w:ind w:hanging="294"/>
        <w:jc w:val="both"/>
        <w:rPr>
          <w:sz w:val="22"/>
          <w:szCs w:val="22"/>
        </w:rPr>
      </w:pPr>
      <w:r w:rsidRPr="009948D0">
        <w:rPr>
          <w:sz w:val="22"/>
          <w:szCs w:val="22"/>
        </w:rPr>
        <w:t>Energia clădirii (apă caldă, energie electrică) să fie generată cu ajutorul panourilor solare/fotovoltaice amplasate pe acoperiș</w:t>
      </w:r>
      <w:r w:rsidRPr="009948D0">
        <w:rPr>
          <w:rFonts w:cs="Times New Roman"/>
          <w:sz w:val="22"/>
          <w:szCs w:val="22"/>
        </w:rPr>
        <w:t>;</w:t>
      </w:r>
    </w:p>
    <w:p w:rsidR="00554450" w:rsidRPr="009948D0" w:rsidRDefault="00554450" w:rsidP="00573795">
      <w:pPr>
        <w:pStyle w:val="Default"/>
        <w:numPr>
          <w:ilvl w:val="0"/>
          <w:numId w:val="11"/>
        </w:numPr>
        <w:tabs>
          <w:tab w:val="left" w:pos="284"/>
        </w:tabs>
        <w:spacing w:line="276" w:lineRule="auto"/>
        <w:ind w:hanging="294"/>
        <w:rPr>
          <w:sz w:val="22"/>
          <w:szCs w:val="22"/>
        </w:rPr>
      </w:pPr>
      <w:r w:rsidRPr="009948D0">
        <w:rPr>
          <w:sz w:val="22"/>
          <w:szCs w:val="22"/>
        </w:rPr>
        <w:t xml:space="preserve">Hrana să provină cel puțin în procent de </w:t>
      </w:r>
      <w:r w:rsidR="00722962" w:rsidRPr="009948D0">
        <w:rPr>
          <w:sz w:val="22"/>
          <w:szCs w:val="22"/>
        </w:rPr>
        <w:t>5</w:t>
      </w:r>
      <w:r w:rsidRPr="009948D0">
        <w:rPr>
          <w:sz w:val="22"/>
          <w:szCs w:val="22"/>
        </w:rPr>
        <w:t>0% de la firme de catering/producători locali/ cooperative din teritoriul GAL</w:t>
      </w:r>
      <w:r w:rsidRPr="009948D0">
        <w:rPr>
          <w:rFonts w:cs="Times New Roman"/>
          <w:sz w:val="22"/>
          <w:szCs w:val="22"/>
        </w:rPr>
        <w:t>;</w:t>
      </w:r>
    </w:p>
    <w:p w:rsidR="00554450" w:rsidRPr="009948D0" w:rsidRDefault="00554450" w:rsidP="00573795">
      <w:pPr>
        <w:pStyle w:val="Default"/>
        <w:numPr>
          <w:ilvl w:val="0"/>
          <w:numId w:val="11"/>
        </w:numPr>
        <w:tabs>
          <w:tab w:val="left" w:pos="284"/>
        </w:tabs>
        <w:spacing w:line="276" w:lineRule="auto"/>
        <w:ind w:hanging="294"/>
        <w:rPr>
          <w:sz w:val="22"/>
          <w:szCs w:val="22"/>
        </w:rPr>
      </w:pPr>
      <w:r w:rsidRPr="009948D0">
        <w:rPr>
          <w:sz w:val="22"/>
          <w:szCs w:val="22"/>
        </w:rPr>
        <w:t>În cadrul investițiilor sociale pot fi asigurate toate serviciile prevăzute de legislația în vigoare.</w:t>
      </w:r>
    </w:p>
    <w:p w:rsidR="00BA23E8" w:rsidRPr="009948D0" w:rsidRDefault="00BA23E8" w:rsidP="00573795">
      <w:pPr>
        <w:pStyle w:val="Default"/>
        <w:tabs>
          <w:tab w:val="left" w:pos="284"/>
        </w:tabs>
        <w:spacing w:line="276" w:lineRule="auto"/>
        <w:ind w:left="720"/>
        <w:rPr>
          <w:sz w:val="22"/>
          <w:szCs w:val="22"/>
        </w:rPr>
      </w:pPr>
    </w:p>
    <w:p w:rsidR="00426A78" w:rsidRPr="009948D0" w:rsidRDefault="00426A78" w:rsidP="00573795">
      <w:pPr>
        <w:pStyle w:val="Default"/>
        <w:shd w:val="clear" w:color="auto" w:fill="D9D9D9"/>
        <w:spacing w:line="276" w:lineRule="auto"/>
        <w:rPr>
          <w:sz w:val="22"/>
          <w:szCs w:val="22"/>
        </w:rPr>
      </w:pPr>
      <w:r w:rsidRPr="009948D0">
        <w:rPr>
          <w:b/>
          <w:bCs/>
          <w:sz w:val="22"/>
          <w:szCs w:val="22"/>
        </w:rPr>
        <w:t xml:space="preserve">3. Trimiteri la alte acte legislative </w:t>
      </w:r>
    </w:p>
    <w:p w:rsidR="00426A78" w:rsidRPr="009948D0" w:rsidRDefault="00426A78" w:rsidP="00573795">
      <w:pPr>
        <w:pStyle w:val="Default"/>
        <w:numPr>
          <w:ilvl w:val="0"/>
          <w:numId w:val="3"/>
        </w:numPr>
        <w:spacing w:line="276" w:lineRule="auto"/>
        <w:jc w:val="both"/>
        <w:rPr>
          <w:sz w:val="22"/>
          <w:szCs w:val="22"/>
        </w:rPr>
      </w:pPr>
      <w:r w:rsidRPr="009948D0">
        <w:rPr>
          <w:sz w:val="22"/>
          <w:szCs w:val="22"/>
        </w:rPr>
        <w:t>Reg.</w:t>
      </w:r>
      <w:r w:rsidR="003717A9" w:rsidRPr="009948D0">
        <w:rPr>
          <w:sz w:val="22"/>
          <w:szCs w:val="22"/>
        </w:rPr>
        <w:t>(UE)</w:t>
      </w:r>
      <w:r w:rsidRPr="009948D0">
        <w:rPr>
          <w:sz w:val="22"/>
          <w:szCs w:val="22"/>
        </w:rPr>
        <w:t>1303/2013, Reg.(UE)1305/2013, Reg.</w:t>
      </w:r>
      <w:r w:rsidR="003717A9" w:rsidRPr="009948D0">
        <w:rPr>
          <w:sz w:val="22"/>
          <w:szCs w:val="22"/>
        </w:rPr>
        <w:t>(UE)nr.</w:t>
      </w:r>
      <w:r w:rsidRPr="009948D0">
        <w:rPr>
          <w:sz w:val="22"/>
          <w:szCs w:val="22"/>
        </w:rPr>
        <w:t>807/2014</w:t>
      </w:r>
      <w:r w:rsidRPr="009948D0">
        <w:rPr>
          <w:rFonts w:cs="Times New Roman"/>
          <w:sz w:val="22"/>
          <w:szCs w:val="22"/>
        </w:rPr>
        <w:t>;</w:t>
      </w:r>
      <w:r w:rsidR="003717A9" w:rsidRPr="009948D0">
        <w:rPr>
          <w:rFonts w:cs="Times New Roman"/>
          <w:sz w:val="22"/>
          <w:szCs w:val="22"/>
        </w:rPr>
        <w:t xml:space="preserve"> Reg.</w:t>
      </w:r>
      <w:r w:rsidR="00554450" w:rsidRPr="009948D0">
        <w:rPr>
          <w:rFonts w:cs="Times New Roman"/>
          <w:sz w:val="22"/>
          <w:szCs w:val="22"/>
        </w:rPr>
        <w:t>Nr. 1407/2013;</w:t>
      </w:r>
    </w:p>
    <w:p w:rsidR="00426A78" w:rsidRPr="009948D0" w:rsidRDefault="00554450" w:rsidP="00573795">
      <w:pPr>
        <w:pStyle w:val="Default"/>
        <w:numPr>
          <w:ilvl w:val="0"/>
          <w:numId w:val="3"/>
        </w:numPr>
        <w:spacing w:line="276" w:lineRule="auto"/>
        <w:jc w:val="both"/>
        <w:rPr>
          <w:sz w:val="22"/>
          <w:szCs w:val="22"/>
        </w:rPr>
      </w:pPr>
      <w:r w:rsidRPr="009948D0">
        <w:rPr>
          <w:rFonts w:cs="Times New Roman"/>
          <w:sz w:val="22"/>
          <w:szCs w:val="22"/>
        </w:rPr>
        <w:t xml:space="preserve">Legislația națională în vigoare cu incidență </w:t>
      </w:r>
      <w:r w:rsidRPr="009948D0">
        <w:rPr>
          <w:sz w:val="22"/>
          <w:szCs w:val="22"/>
        </w:rPr>
        <w:t>în domeniile infrastructură socială, sărăcie și incluziune socială, minorități prevăzută în Ghidul solicitantului pentru participarea la selecția SDL.</w:t>
      </w:r>
    </w:p>
    <w:p w:rsidR="00EE4DF2" w:rsidRPr="009948D0" w:rsidRDefault="00EE4DF2" w:rsidP="00573795">
      <w:pPr>
        <w:pStyle w:val="Default"/>
        <w:spacing w:line="276" w:lineRule="auto"/>
        <w:ind w:left="720"/>
        <w:jc w:val="both"/>
        <w:rPr>
          <w:sz w:val="22"/>
          <w:szCs w:val="22"/>
        </w:rPr>
      </w:pPr>
    </w:p>
    <w:p w:rsidR="00426A78" w:rsidRPr="009948D0" w:rsidRDefault="00426A78" w:rsidP="00573795">
      <w:pPr>
        <w:pStyle w:val="Default"/>
        <w:shd w:val="clear" w:color="auto" w:fill="D9D9D9"/>
        <w:spacing w:line="276" w:lineRule="auto"/>
        <w:rPr>
          <w:sz w:val="22"/>
          <w:szCs w:val="22"/>
        </w:rPr>
      </w:pPr>
      <w:r w:rsidRPr="009948D0">
        <w:rPr>
          <w:b/>
          <w:bCs/>
          <w:sz w:val="22"/>
          <w:szCs w:val="22"/>
        </w:rPr>
        <w:t xml:space="preserve">4. Beneficiari direcți/indirecți (grup țintă) </w:t>
      </w:r>
    </w:p>
    <w:p w:rsidR="00426A78" w:rsidRPr="009948D0" w:rsidRDefault="00426A78" w:rsidP="00573795">
      <w:pPr>
        <w:pStyle w:val="Default"/>
        <w:spacing w:line="276" w:lineRule="auto"/>
        <w:rPr>
          <w:b/>
          <w:sz w:val="22"/>
          <w:szCs w:val="22"/>
          <w:lang w:val="en-US"/>
        </w:rPr>
      </w:pPr>
      <w:r w:rsidRPr="009948D0">
        <w:rPr>
          <w:b/>
          <w:sz w:val="22"/>
          <w:szCs w:val="22"/>
        </w:rPr>
        <w:t>Beneficiari direcți</w:t>
      </w:r>
      <w:r w:rsidRPr="009948D0">
        <w:rPr>
          <w:b/>
          <w:sz w:val="22"/>
          <w:szCs w:val="22"/>
          <w:lang w:val="en-US"/>
        </w:rPr>
        <w:t xml:space="preserve">: </w:t>
      </w:r>
    </w:p>
    <w:p w:rsidR="00426A78" w:rsidRPr="009948D0" w:rsidRDefault="00014656" w:rsidP="00E76815">
      <w:pPr>
        <w:pStyle w:val="Default"/>
        <w:numPr>
          <w:ilvl w:val="0"/>
          <w:numId w:val="13"/>
        </w:numPr>
        <w:spacing w:line="276" w:lineRule="auto"/>
        <w:jc w:val="both"/>
        <w:rPr>
          <w:sz w:val="22"/>
          <w:szCs w:val="22"/>
          <w:lang w:val="en-US"/>
        </w:rPr>
      </w:pPr>
      <w:proofErr w:type="spellStart"/>
      <w:r w:rsidRPr="009948D0">
        <w:rPr>
          <w:sz w:val="22"/>
          <w:szCs w:val="22"/>
          <w:lang w:val="en-US"/>
        </w:rPr>
        <w:t>Societatea</w:t>
      </w:r>
      <w:proofErr w:type="spellEnd"/>
      <w:r w:rsidRPr="009948D0">
        <w:rPr>
          <w:sz w:val="22"/>
          <w:szCs w:val="22"/>
          <w:lang w:val="en-US"/>
        </w:rPr>
        <w:t xml:space="preserve"> </w:t>
      </w:r>
      <w:proofErr w:type="spellStart"/>
      <w:r w:rsidRPr="009948D0">
        <w:rPr>
          <w:sz w:val="22"/>
          <w:szCs w:val="22"/>
          <w:lang w:val="en-US"/>
        </w:rPr>
        <w:t>civilă</w:t>
      </w:r>
      <w:proofErr w:type="spellEnd"/>
      <w:r w:rsidRPr="009948D0">
        <w:rPr>
          <w:sz w:val="22"/>
          <w:szCs w:val="22"/>
          <w:lang w:val="en-US"/>
        </w:rPr>
        <w:t xml:space="preserve">: </w:t>
      </w:r>
      <w:proofErr w:type="spellStart"/>
      <w:r w:rsidRPr="009948D0">
        <w:rPr>
          <w:sz w:val="22"/>
          <w:szCs w:val="22"/>
          <w:lang w:val="en-US"/>
        </w:rPr>
        <w:t>asociații</w:t>
      </w:r>
      <w:proofErr w:type="spellEnd"/>
      <w:r w:rsidRPr="009948D0">
        <w:rPr>
          <w:sz w:val="22"/>
          <w:szCs w:val="22"/>
          <w:lang w:val="en-US"/>
        </w:rPr>
        <w:t>/</w:t>
      </w:r>
      <w:proofErr w:type="spellStart"/>
      <w:r w:rsidRPr="009948D0">
        <w:rPr>
          <w:sz w:val="22"/>
          <w:szCs w:val="22"/>
          <w:lang w:val="en-US"/>
        </w:rPr>
        <w:t>ong-uri</w:t>
      </w:r>
      <w:proofErr w:type="spellEnd"/>
      <w:r w:rsidRPr="009948D0">
        <w:rPr>
          <w:sz w:val="22"/>
          <w:szCs w:val="22"/>
          <w:lang w:val="en-US"/>
        </w:rPr>
        <w:t xml:space="preserve"> care </w:t>
      </w:r>
      <w:proofErr w:type="spellStart"/>
      <w:r w:rsidRPr="009948D0">
        <w:rPr>
          <w:sz w:val="22"/>
          <w:szCs w:val="22"/>
          <w:lang w:val="en-US"/>
        </w:rPr>
        <w:t>reprezintă</w:t>
      </w:r>
      <w:proofErr w:type="spellEnd"/>
      <w:r w:rsidRPr="009948D0">
        <w:rPr>
          <w:sz w:val="22"/>
          <w:szCs w:val="22"/>
          <w:lang w:val="en-US"/>
        </w:rPr>
        <w:t xml:space="preserve"> </w:t>
      </w:r>
      <w:proofErr w:type="spellStart"/>
      <w:r w:rsidRPr="009948D0">
        <w:rPr>
          <w:sz w:val="22"/>
          <w:szCs w:val="22"/>
          <w:lang w:val="en-US"/>
        </w:rPr>
        <w:t>interesele</w:t>
      </w:r>
      <w:proofErr w:type="spellEnd"/>
      <w:r w:rsidRPr="009948D0">
        <w:rPr>
          <w:sz w:val="22"/>
          <w:szCs w:val="22"/>
          <w:lang w:val="en-US"/>
        </w:rPr>
        <w:t xml:space="preserve"> </w:t>
      </w:r>
      <w:proofErr w:type="spellStart"/>
      <w:r w:rsidRPr="009948D0">
        <w:rPr>
          <w:sz w:val="22"/>
          <w:szCs w:val="22"/>
          <w:lang w:val="en-US"/>
        </w:rPr>
        <w:t>unor</w:t>
      </w:r>
      <w:proofErr w:type="spellEnd"/>
      <w:r w:rsidR="004844B9" w:rsidRPr="009948D0">
        <w:rPr>
          <w:sz w:val="22"/>
          <w:szCs w:val="22"/>
          <w:lang w:val="en-US"/>
        </w:rPr>
        <w:t xml:space="preserve"> </w:t>
      </w:r>
      <w:proofErr w:type="spellStart"/>
      <w:r w:rsidRPr="009948D0">
        <w:rPr>
          <w:sz w:val="22"/>
          <w:szCs w:val="22"/>
          <w:lang w:val="en-US"/>
        </w:rPr>
        <w:t>minorități</w:t>
      </w:r>
      <w:proofErr w:type="spellEnd"/>
      <w:r w:rsidRPr="009948D0">
        <w:rPr>
          <w:sz w:val="22"/>
          <w:szCs w:val="22"/>
          <w:lang w:val="en-US"/>
        </w:rPr>
        <w:t>/</w:t>
      </w:r>
      <w:r w:rsidR="004844B9" w:rsidRPr="009948D0">
        <w:rPr>
          <w:sz w:val="22"/>
          <w:szCs w:val="22"/>
          <w:lang w:val="en-US"/>
        </w:rPr>
        <w:t xml:space="preserve"> </w:t>
      </w:r>
      <w:proofErr w:type="spellStart"/>
      <w:r w:rsidR="004844B9" w:rsidRPr="009948D0">
        <w:rPr>
          <w:sz w:val="22"/>
          <w:szCs w:val="22"/>
          <w:lang w:val="en-US"/>
        </w:rPr>
        <w:t>grupuri</w:t>
      </w:r>
      <w:proofErr w:type="spellEnd"/>
      <w:r w:rsidR="004844B9" w:rsidRPr="009948D0">
        <w:rPr>
          <w:sz w:val="22"/>
          <w:szCs w:val="22"/>
          <w:lang w:val="en-US"/>
        </w:rPr>
        <w:t xml:space="preserve"> </w:t>
      </w:r>
      <w:proofErr w:type="spellStart"/>
      <w:r w:rsidR="004844B9" w:rsidRPr="009948D0">
        <w:rPr>
          <w:sz w:val="22"/>
          <w:szCs w:val="22"/>
          <w:lang w:val="en-US"/>
        </w:rPr>
        <w:t>defavorizate</w:t>
      </w:r>
      <w:proofErr w:type="spellEnd"/>
      <w:r w:rsidR="004844B9" w:rsidRPr="009948D0">
        <w:rPr>
          <w:sz w:val="22"/>
          <w:szCs w:val="22"/>
          <w:lang w:val="en-US"/>
        </w:rPr>
        <w:t xml:space="preserve">/ </w:t>
      </w:r>
      <w:proofErr w:type="spellStart"/>
      <w:r w:rsidR="004844B9" w:rsidRPr="009948D0">
        <w:rPr>
          <w:sz w:val="22"/>
          <w:szCs w:val="22"/>
          <w:lang w:val="en-US"/>
        </w:rPr>
        <w:t>comunități</w:t>
      </w:r>
      <w:proofErr w:type="spellEnd"/>
      <w:r w:rsidR="004844B9" w:rsidRPr="009948D0">
        <w:rPr>
          <w:sz w:val="22"/>
          <w:szCs w:val="22"/>
          <w:lang w:val="en-US"/>
        </w:rPr>
        <w:t xml:space="preserve"> segregate </w:t>
      </w:r>
    </w:p>
    <w:p w:rsidR="00014656" w:rsidRPr="009948D0" w:rsidRDefault="004844B9" w:rsidP="00E76815">
      <w:pPr>
        <w:pStyle w:val="Default"/>
        <w:numPr>
          <w:ilvl w:val="0"/>
          <w:numId w:val="13"/>
        </w:numPr>
        <w:spacing w:line="276" w:lineRule="auto"/>
        <w:jc w:val="both"/>
        <w:rPr>
          <w:sz w:val="22"/>
          <w:szCs w:val="22"/>
          <w:lang w:val="en-US"/>
        </w:rPr>
      </w:pPr>
      <w:proofErr w:type="spellStart"/>
      <w:r w:rsidRPr="009948D0">
        <w:rPr>
          <w:sz w:val="22"/>
          <w:szCs w:val="22"/>
          <w:lang w:val="en-US"/>
        </w:rPr>
        <w:t>Autorități</w:t>
      </w:r>
      <w:proofErr w:type="spellEnd"/>
      <w:r w:rsidRPr="009948D0">
        <w:rPr>
          <w:sz w:val="22"/>
          <w:szCs w:val="22"/>
          <w:lang w:val="en-US"/>
        </w:rPr>
        <w:t xml:space="preserve"> </w:t>
      </w:r>
      <w:proofErr w:type="spellStart"/>
      <w:r w:rsidRPr="009948D0">
        <w:rPr>
          <w:sz w:val="22"/>
          <w:szCs w:val="22"/>
          <w:lang w:val="en-US"/>
        </w:rPr>
        <w:t>publice</w:t>
      </w:r>
      <w:proofErr w:type="spellEnd"/>
      <w:r w:rsidRPr="009948D0">
        <w:rPr>
          <w:sz w:val="22"/>
          <w:szCs w:val="22"/>
          <w:lang w:val="en-US"/>
        </w:rPr>
        <w:t xml:space="preserve"> locale </w:t>
      </w:r>
      <w:proofErr w:type="spellStart"/>
      <w:r w:rsidRPr="009948D0">
        <w:rPr>
          <w:sz w:val="22"/>
          <w:szCs w:val="22"/>
          <w:lang w:val="en-US"/>
        </w:rPr>
        <w:t>și</w:t>
      </w:r>
      <w:proofErr w:type="spellEnd"/>
      <w:r w:rsidRPr="009948D0">
        <w:rPr>
          <w:sz w:val="22"/>
          <w:szCs w:val="22"/>
          <w:lang w:val="en-US"/>
        </w:rPr>
        <w:t xml:space="preserve"> </w:t>
      </w:r>
      <w:proofErr w:type="spellStart"/>
      <w:r w:rsidRPr="009948D0">
        <w:rPr>
          <w:sz w:val="22"/>
          <w:szCs w:val="22"/>
          <w:lang w:val="en-US"/>
        </w:rPr>
        <w:t>asociațiile</w:t>
      </w:r>
      <w:proofErr w:type="spellEnd"/>
      <w:r w:rsidRPr="009948D0">
        <w:rPr>
          <w:sz w:val="22"/>
          <w:szCs w:val="22"/>
          <w:lang w:val="en-US"/>
        </w:rPr>
        <w:t xml:space="preserve"> </w:t>
      </w:r>
      <w:proofErr w:type="spellStart"/>
      <w:r w:rsidRPr="009948D0">
        <w:rPr>
          <w:sz w:val="22"/>
          <w:szCs w:val="22"/>
          <w:lang w:val="en-US"/>
        </w:rPr>
        <w:t>acestora</w:t>
      </w:r>
      <w:proofErr w:type="spellEnd"/>
      <w:r w:rsidRPr="009948D0">
        <w:rPr>
          <w:rFonts w:cs="Times New Roman"/>
          <w:sz w:val="22"/>
          <w:szCs w:val="22"/>
          <w:lang w:val="en-US"/>
        </w:rPr>
        <w:t>;</w:t>
      </w:r>
    </w:p>
    <w:p w:rsidR="004844B9" w:rsidRPr="009948D0" w:rsidRDefault="004844B9" w:rsidP="00E76815">
      <w:pPr>
        <w:pStyle w:val="Default"/>
        <w:numPr>
          <w:ilvl w:val="0"/>
          <w:numId w:val="13"/>
        </w:numPr>
        <w:spacing w:line="276" w:lineRule="auto"/>
        <w:jc w:val="both"/>
        <w:rPr>
          <w:sz w:val="22"/>
          <w:szCs w:val="22"/>
          <w:lang w:val="en-US"/>
        </w:rPr>
      </w:pPr>
      <w:r w:rsidRPr="009948D0">
        <w:rPr>
          <w:sz w:val="22"/>
          <w:szCs w:val="22"/>
          <w:lang w:val="en-US"/>
        </w:rPr>
        <w:t>ONG-</w:t>
      </w:r>
      <w:proofErr w:type="spellStart"/>
      <w:r w:rsidRPr="009948D0">
        <w:rPr>
          <w:sz w:val="22"/>
          <w:szCs w:val="22"/>
          <w:lang w:val="en-US"/>
        </w:rPr>
        <w:t>uri</w:t>
      </w:r>
      <w:proofErr w:type="spellEnd"/>
      <w:r w:rsidRPr="009948D0">
        <w:rPr>
          <w:sz w:val="22"/>
          <w:szCs w:val="22"/>
          <w:lang w:val="en-US"/>
        </w:rPr>
        <w:t xml:space="preserve"> definite conform </w:t>
      </w:r>
      <w:proofErr w:type="spellStart"/>
      <w:r w:rsidRPr="009948D0">
        <w:rPr>
          <w:sz w:val="22"/>
          <w:szCs w:val="22"/>
          <w:lang w:val="en-US"/>
        </w:rPr>
        <w:t>legislației</w:t>
      </w:r>
      <w:proofErr w:type="spellEnd"/>
      <w:r w:rsidRPr="009948D0">
        <w:rPr>
          <w:sz w:val="22"/>
          <w:szCs w:val="22"/>
          <w:lang w:val="en-US"/>
        </w:rPr>
        <w:t xml:space="preserve"> </w:t>
      </w:r>
      <w:proofErr w:type="spellStart"/>
      <w:r w:rsidRPr="009948D0">
        <w:rPr>
          <w:sz w:val="22"/>
          <w:szCs w:val="22"/>
          <w:lang w:val="en-US"/>
        </w:rPr>
        <w:t>în</w:t>
      </w:r>
      <w:proofErr w:type="spellEnd"/>
      <w:r w:rsidRPr="009948D0">
        <w:rPr>
          <w:sz w:val="22"/>
          <w:szCs w:val="22"/>
          <w:lang w:val="en-US"/>
        </w:rPr>
        <w:t xml:space="preserve"> </w:t>
      </w:r>
      <w:proofErr w:type="spellStart"/>
      <w:r w:rsidRPr="009948D0">
        <w:rPr>
          <w:sz w:val="22"/>
          <w:szCs w:val="22"/>
          <w:lang w:val="en-US"/>
        </w:rPr>
        <w:t>vigoare</w:t>
      </w:r>
      <w:proofErr w:type="spellEnd"/>
      <w:r w:rsidRPr="009948D0">
        <w:rPr>
          <w:rFonts w:cs="Times New Roman"/>
          <w:sz w:val="22"/>
          <w:szCs w:val="22"/>
          <w:lang w:val="en-US"/>
        </w:rPr>
        <w:t>;</w:t>
      </w:r>
    </w:p>
    <w:p w:rsidR="004844B9" w:rsidRPr="009948D0" w:rsidRDefault="004844B9" w:rsidP="00E76815">
      <w:pPr>
        <w:pStyle w:val="Default"/>
        <w:numPr>
          <w:ilvl w:val="0"/>
          <w:numId w:val="13"/>
        </w:numPr>
        <w:spacing w:line="276" w:lineRule="auto"/>
        <w:jc w:val="both"/>
        <w:rPr>
          <w:sz w:val="22"/>
          <w:szCs w:val="22"/>
          <w:lang w:val="en-US"/>
        </w:rPr>
      </w:pPr>
      <w:r w:rsidRPr="009948D0">
        <w:rPr>
          <w:sz w:val="22"/>
          <w:szCs w:val="22"/>
          <w:lang w:val="en-US"/>
        </w:rPr>
        <w:t>GAL-</w:t>
      </w:r>
      <w:proofErr w:type="spellStart"/>
      <w:r w:rsidRPr="009948D0">
        <w:rPr>
          <w:sz w:val="22"/>
          <w:szCs w:val="22"/>
          <w:lang w:val="en-US"/>
        </w:rPr>
        <w:t>ul</w:t>
      </w:r>
      <w:proofErr w:type="spellEnd"/>
      <w:r w:rsidRPr="009948D0">
        <w:rPr>
          <w:sz w:val="22"/>
          <w:szCs w:val="22"/>
          <w:lang w:val="en-US"/>
        </w:rPr>
        <w:t xml:space="preserve"> </w:t>
      </w:r>
      <w:proofErr w:type="spellStart"/>
      <w:r w:rsidRPr="009948D0">
        <w:rPr>
          <w:sz w:val="22"/>
          <w:szCs w:val="22"/>
          <w:lang w:val="en-US"/>
        </w:rPr>
        <w:t>pentru</w:t>
      </w:r>
      <w:proofErr w:type="spellEnd"/>
      <w:r w:rsidRPr="009948D0">
        <w:rPr>
          <w:sz w:val="22"/>
          <w:szCs w:val="22"/>
          <w:lang w:val="en-US"/>
        </w:rPr>
        <w:t xml:space="preserve"> </w:t>
      </w:r>
      <w:proofErr w:type="spellStart"/>
      <w:r w:rsidRPr="009948D0">
        <w:rPr>
          <w:sz w:val="22"/>
          <w:szCs w:val="22"/>
          <w:lang w:val="en-US"/>
        </w:rPr>
        <w:t>anumite</w:t>
      </w:r>
      <w:proofErr w:type="spellEnd"/>
      <w:r w:rsidRPr="009948D0">
        <w:rPr>
          <w:sz w:val="22"/>
          <w:szCs w:val="22"/>
          <w:lang w:val="en-US"/>
        </w:rPr>
        <w:t xml:space="preserve"> </w:t>
      </w:r>
      <w:proofErr w:type="spellStart"/>
      <w:r w:rsidRPr="009948D0">
        <w:rPr>
          <w:sz w:val="22"/>
          <w:szCs w:val="22"/>
          <w:lang w:val="en-US"/>
        </w:rPr>
        <w:t>operațiuni</w:t>
      </w:r>
      <w:proofErr w:type="spellEnd"/>
      <w:r w:rsidRPr="009948D0">
        <w:rPr>
          <w:sz w:val="22"/>
          <w:szCs w:val="22"/>
          <w:lang w:val="en-US"/>
        </w:rPr>
        <w:t xml:space="preserve"> de </w:t>
      </w:r>
      <w:proofErr w:type="spellStart"/>
      <w:r w:rsidRPr="009948D0">
        <w:rPr>
          <w:sz w:val="22"/>
          <w:szCs w:val="22"/>
          <w:lang w:val="en-US"/>
        </w:rPr>
        <w:t>interes</w:t>
      </w:r>
      <w:proofErr w:type="spellEnd"/>
      <w:r w:rsidRPr="009948D0">
        <w:rPr>
          <w:sz w:val="22"/>
          <w:szCs w:val="22"/>
          <w:lang w:val="en-US"/>
        </w:rPr>
        <w:t xml:space="preserve"> public </w:t>
      </w:r>
      <w:proofErr w:type="spellStart"/>
      <w:r w:rsidRPr="009948D0">
        <w:rPr>
          <w:sz w:val="22"/>
          <w:szCs w:val="22"/>
          <w:lang w:val="en-US"/>
        </w:rPr>
        <w:t>pentru</w:t>
      </w:r>
      <w:proofErr w:type="spellEnd"/>
      <w:r w:rsidRPr="009948D0">
        <w:rPr>
          <w:sz w:val="22"/>
          <w:szCs w:val="22"/>
          <w:lang w:val="en-US"/>
        </w:rPr>
        <w:t xml:space="preserve"> </w:t>
      </w:r>
      <w:proofErr w:type="spellStart"/>
      <w:r w:rsidRPr="009948D0">
        <w:rPr>
          <w:sz w:val="22"/>
          <w:szCs w:val="22"/>
          <w:lang w:val="en-US"/>
        </w:rPr>
        <w:t>comunitate</w:t>
      </w:r>
      <w:proofErr w:type="spellEnd"/>
      <w:r w:rsidRPr="009948D0">
        <w:rPr>
          <w:sz w:val="22"/>
          <w:szCs w:val="22"/>
          <w:lang w:val="en-US"/>
        </w:rPr>
        <w:t xml:space="preserve"> </w:t>
      </w:r>
      <w:proofErr w:type="spellStart"/>
      <w:r w:rsidRPr="009948D0">
        <w:rPr>
          <w:sz w:val="22"/>
          <w:szCs w:val="22"/>
          <w:lang w:val="en-US"/>
        </w:rPr>
        <w:t>și</w:t>
      </w:r>
      <w:proofErr w:type="spellEnd"/>
      <w:r w:rsidRPr="009948D0">
        <w:rPr>
          <w:sz w:val="22"/>
          <w:szCs w:val="22"/>
          <w:lang w:val="en-US"/>
        </w:rPr>
        <w:t xml:space="preserve"> </w:t>
      </w:r>
      <w:proofErr w:type="spellStart"/>
      <w:r w:rsidRPr="009948D0">
        <w:rPr>
          <w:sz w:val="22"/>
          <w:szCs w:val="22"/>
          <w:lang w:val="en-US"/>
        </w:rPr>
        <w:t>teritoriul</w:t>
      </w:r>
      <w:proofErr w:type="spellEnd"/>
      <w:r w:rsidRPr="009948D0">
        <w:rPr>
          <w:sz w:val="22"/>
          <w:szCs w:val="22"/>
          <w:lang w:val="en-US"/>
        </w:rPr>
        <w:t xml:space="preserve"> </w:t>
      </w:r>
      <w:proofErr w:type="spellStart"/>
      <w:r w:rsidRPr="009948D0">
        <w:rPr>
          <w:sz w:val="22"/>
          <w:szCs w:val="22"/>
          <w:lang w:val="en-US"/>
        </w:rPr>
        <w:t>identificat</w:t>
      </w:r>
      <w:proofErr w:type="spellEnd"/>
      <w:r w:rsidRPr="009948D0">
        <w:rPr>
          <w:sz w:val="22"/>
          <w:szCs w:val="22"/>
          <w:lang w:val="en-US"/>
        </w:rPr>
        <w:t xml:space="preserve"> </w:t>
      </w:r>
      <w:proofErr w:type="spellStart"/>
      <w:r w:rsidRPr="009948D0">
        <w:rPr>
          <w:sz w:val="22"/>
          <w:szCs w:val="22"/>
          <w:lang w:val="en-US"/>
        </w:rPr>
        <w:t>în</w:t>
      </w:r>
      <w:proofErr w:type="spellEnd"/>
      <w:r w:rsidRPr="009948D0">
        <w:rPr>
          <w:sz w:val="22"/>
          <w:szCs w:val="22"/>
          <w:lang w:val="en-US"/>
        </w:rPr>
        <w:t xml:space="preserve"> SDL, </w:t>
      </w:r>
      <w:proofErr w:type="spellStart"/>
      <w:r w:rsidRPr="009948D0">
        <w:rPr>
          <w:sz w:val="22"/>
          <w:szCs w:val="22"/>
          <w:lang w:val="en-US"/>
        </w:rPr>
        <w:t>pentru</w:t>
      </w:r>
      <w:proofErr w:type="spellEnd"/>
      <w:r w:rsidRPr="009948D0">
        <w:rPr>
          <w:sz w:val="22"/>
          <w:szCs w:val="22"/>
          <w:lang w:val="en-US"/>
        </w:rPr>
        <w:t xml:space="preserve"> care </w:t>
      </w:r>
      <w:proofErr w:type="spellStart"/>
      <w:r w:rsidRPr="009948D0">
        <w:rPr>
          <w:sz w:val="22"/>
          <w:szCs w:val="22"/>
          <w:lang w:val="en-US"/>
        </w:rPr>
        <w:t>nici</w:t>
      </w:r>
      <w:proofErr w:type="spellEnd"/>
      <w:r w:rsidRPr="009948D0">
        <w:rPr>
          <w:sz w:val="22"/>
          <w:szCs w:val="22"/>
          <w:lang w:val="en-US"/>
        </w:rPr>
        <w:t xml:space="preserve"> </w:t>
      </w:r>
      <w:proofErr w:type="gramStart"/>
      <w:r w:rsidRPr="009948D0">
        <w:rPr>
          <w:sz w:val="22"/>
          <w:szCs w:val="22"/>
          <w:lang w:val="en-US"/>
        </w:rPr>
        <w:t>un</w:t>
      </w:r>
      <w:proofErr w:type="gramEnd"/>
      <w:r w:rsidRPr="009948D0">
        <w:rPr>
          <w:sz w:val="22"/>
          <w:szCs w:val="22"/>
          <w:lang w:val="en-US"/>
        </w:rPr>
        <w:t xml:space="preserve"> alt solicitant nu </w:t>
      </w:r>
      <w:proofErr w:type="spellStart"/>
      <w:r w:rsidRPr="009948D0">
        <w:rPr>
          <w:sz w:val="22"/>
          <w:szCs w:val="22"/>
          <w:lang w:val="en-US"/>
        </w:rPr>
        <w:t>își</w:t>
      </w:r>
      <w:proofErr w:type="spellEnd"/>
      <w:r w:rsidRPr="009948D0">
        <w:rPr>
          <w:sz w:val="22"/>
          <w:szCs w:val="22"/>
          <w:lang w:val="en-US"/>
        </w:rPr>
        <w:t xml:space="preserve"> </w:t>
      </w:r>
      <w:proofErr w:type="spellStart"/>
      <w:r w:rsidRPr="009948D0">
        <w:rPr>
          <w:sz w:val="22"/>
          <w:szCs w:val="22"/>
          <w:lang w:val="en-US"/>
        </w:rPr>
        <w:t>manifestă</w:t>
      </w:r>
      <w:proofErr w:type="spellEnd"/>
      <w:r w:rsidRPr="009948D0">
        <w:rPr>
          <w:sz w:val="22"/>
          <w:szCs w:val="22"/>
          <w:lang w:val="en-US"/>
        </w:rPr>
        <w:t xml:space="preserve"> </w:t>
      </w:r>
      <w:proofErr w:type="spellStart"/>
      <w:r w:rsidRPr="009948D0">
        <w:rPr>
          <w:sz w:val="22"/>
          <w:szCs w:val="22"/>
          <w:lang w:val="en-US"/>
        </w:rPr>
        <w:t>interesul</w:t>
      </w:r>
      <w:proofErr w:type="spellEnd"/>
      <w:r w:rsidRPr="009948D0">
        <w:rPr>
          <w:sz w:val="22"/>
          <w:szCs w:val="22"/>
          <w:lang w:val="en-US"/>
        </w:rPr>
        <w:t xml:space="preserve">. </w:t>
      </w:r>
      <w:proofErr w:type="spellStart"/>
      <w:r w:rsidRPr="009948D0">
        <w:rPr>
          <w:sz w:val="22"/>
          <w:szCs w:val="22"/>
          <w:lang w:val="en-US"/>
        </w:rPr>
        <w:t>În</w:t>
      </w:r>
      <w:proofErr w:type="spellEnd"/>
      <w:r w:rsidRPr="009948D0">
        <w:rPr>
          <w:sz w:val="22"/>
          <w:szCs w:val="22"/>
          <w:lang w:val="en-US"/>
        </w:rPr>
        <w:t xml:space="preserve"> </w:t>
      </w:r>
      <w:proofErr w:type="spellStart"/>
      <w:r w:rsidRPr="009948D0">
        <w:rPr>
          <w:sz w:val="22"/>
          <w:szCs w:val="22"/>
          <w:lang w:val="en-US"/>
        </w:rPr>
        <w:t>acest</w:t>
      </w:r>
      <w:proofErr w:type="spellEnd"/>
      <w:r w:rsidRPr="009948D0">
        <w:rPr>
          <w:sz w:val="22"/>
          <w:szCs w:val="22"/>
          <w:lang w:val="en-US"/>
        </w:rPr>
        <w:t xml:space="preserve"> </w:t>
      </w:r>
      <w:proofErr w:type="spellStart"/>
      <w:r w:rsidRPr="009948D0">
        <w:rPr>
          <w:sz w:val="22"/>
          <w:szCs w:val="22"/>
          <w:lang w:val="en-US"/>
        </w:rPr>
        <w:t>caz</w:t>
      </w:r>
      <w:proofErr w:type="spellEnd"/>
      <w:r w:rsidRPr="009948D0">
        <w:rPr>
          <w:sz w:val="22"/>
          <w:szCs w:val="22"/>
          <w:lang w:val="en-US"/>
        </w:rPr>
        <w:t xml:space="preserve"> se </w:t>
      </w:r>
      <w:proofErr w:type="spellStart"/>
      <w:r w:rsidRPr="009948D0">
        <w:rPr>
          <w:sz w:val="22"/>
          <w:szCs w:val="22"/>
          <w:lang w:val="en-US"/>
        </w:rPr>
        <w:t>aplică</w:t>
      </w:r>
      <w:proofErr w:type="spellEnd"/>
      <w:r w:rsidRPr="009948D0">
        <w:rPr>
          <w:sz w:val="22"/>
          <w:szCs w:val="22"/>
          <w:lang w:val="en-US"/>
        </w:rPr>
        <w:t xml:space="preserve"> </w:t>
      </w:r>
      <w:proofErr w:type="spellStart"/>
      <w:r w:rsidRPr="009948D0">
        <w:rPr>
          <w:sz w:val="22"/>
          <w:szCs w:val="22"/>
          <w:lang w:val="en-US"/>
        </w:rPr>
        <w:t>toate</w:t>
      </w:r>
      <w:proofErr w:type="spellEnd"/>
      <w:r w:rsidRPr="009948D0">
        <w:rPr>
          <w:sz w:val="22"/>
          <w:szCs w:val="22"/>
          <w:lang w:val="en-US"/>
        </w:rPr>
        <w:t xml:space="preserve"> </w:t>
      </w:r>
      <w:proofErr w:type="spellStart"/>
      <w:r w:rsidRPr="009948D0">
        <w:rPr>
          <w:sz w:val="22"/>
          <w:szCs w:val="22"/>
          <w:lang w:val="en-US"/>
        </w:rPr>
        <w:t>măsurile</w:t>
      </w:r>
      <w:proofErr w:type="spellEnd"/>
      <w:r w:rsidRPr="009948D0">
        <w:rPr>
          <w:sz w:val="22"/>
          <w:szCs w:val="22"/>
          <w:lang w:val="en-US"/>
        </w:rPr>
        <w:t xml:space="preserve"> de </w:t>
      </w:r>
      <w:proofErr w:type="spellStart"/>
      <w:r w:rsidRPr="009948D0">
        <w:rPr>
          <w:sz w:val="22"/>
          <w:szCs w:val="22"/>
          <w:lang w:val="en-US"/>
        </w:rPr>
        <w:t>evitare</w:t>
      </w:r>
      <w:proofErr w:type="spellEnd"/>
      <w:r w:rsidRPr="009948D0">
        <w:rPr>
          <w:sz w:val="22"/>
          <w:szCs w:val="22"/>
          <w:lang w:val="en-US"/>
        </w:rPr>
        <w:t xml:space="preserve"> a </w:t>
      </w:r>
      <w:proofErr w:type="spellStart"/>
      <w:r w:rsidRPr="009948D0">
        <w:rPr>
          <w:sz w:val="22"/>
          <w:szCs w:val="22"/>
          <w:lang w:val="en-US"/>
        </w:rPr>
        <w:t>conflictului</w:t>
      </w:r>
      <w:proofErr w:type="spellEnd"/>
      <w:r w:rsidRPr="009948D0">
        <w:rPr>
          <w:sz w:val="22"/>
          <w:szCs w:val="22"/>
          <w:lang w:val="en-US"/>
        </w:rPr>
        <w:t xml:space="preserve"> de </w:t>
      </w:r>
      <w:proofErr w:type="spellStart"/>
      <w:r w:rsidRPr="009948D0">
        <w:rPr>
          <w:sz w:val="22"/>
          <w:szCs w:val="22"/>
          <w:lang w:val="en-US"/>
        </w:rPr>
        <w:t>interese</w:t>
      </w:r>
      <w:proofErr w:type="spellEnd"/>
      <w:r w:rsidRPr="009948D0">
        <w:rPr>
          <w:rFonts w:cs="Times New Roman"/>
          <w:sz w:val="22"/>
          <w:szCs w:val="22"/>
          <w:lang w:val="en-US"/>
        </w:rPr>
        <w:t>;</w:t>
      </w:r>
    </w:p>
    <w:p w:rsidR="004844B9" w:rsidRPr="009948D0" w:rsidRDefault="004844B9" w:rsidP="00E76815">
      <w:pPr>
        <w:pStyle w:val="Default"/>
        <w:numPr>
          <w:ilvl w:val="0"/>
          <w:numId w:val="13"/>
        </w:numPr>
        <w:spacing w:line="276" w:lineRule="auto"/>
        <w:jc w:val="both"/>
        <w:rPr>
          <w:sz w:val="22"/>
          <w:szCs w:val="22"/>
          <w:lang w:val="en-US"/>
        </w:rPr>
      </w:pPr>
      <w:proofErr w:type="spellStart"/>
      <w:r w:rsidRPr="009948D0">
        <w:rPr>
          <w:sz w:val="22"/>
          <w:szCs w:val="22"/>
          <w:lang w:val="en-US"/>
        </w:rPr>
        <w:t>Parteneriate</w:t>
      </w:r>
      <w:proofErr w:type="spellEnd"/>
      <w:r w:rsidRPr="009948D0">
        <w:rPr>
          <w:sz w:val="22"/>
          <w:szCs w:val="22"/>
          <w:lang w:val="en-US"/>
        </w:rPr>
        <w:t xml:space="preserve"> </w:t>
      </w:r>
      <w:proofErr w:type="spellStart"/>
      <w:r w:rsidRPr="009948D0">
        <w:rPr>
          <w:sz w:val="22"/>
          <w:szCs w:val="22"/>
          <w:lang w:val="en-US"/>
        </w:rPr>
        <w:t>formate</w:t>
      </w:r>
      <w:proofErr w:type="spellEnd"/>
      <w:r w:rsidRPr="009948D0">
        <w:rPr>
          <w:sz w:val="22"/>
          <w:szCs w:val="22"/>
          <w:lang w:val="en-US"/>
        </w:rPr>
        <w:t xml:space="preserve"> din </w:t>
      </w:r>
      <w:proofErr w:type="spellStart"/>
      <w:r w:rsidRPr="009948D0">
        <w:rPr>
          <w:sz w:val="22"/>
          <w:szCs w:val="22"/>
          <w:lang w:val="en-US"/>
        </w:rPr>
        <w:t>autorități</w:t>
      </w:r>
      <w:proofErr w:type="spellEnd"/>
      <w:r w:rsidRPr="009948D0">
        <w:rPr>
          <w:sz w:val="22"/>
          <w:szCs w:val="22"/>
          <w:lang w:val="en-US"/>
        </w:rPr>
        <w:t xml:space="preserve"> </w:t>
      </w:r>
      <w:proofErr w:type="spellStart"/>
      <w:r w:rsidRPr="009948D0">
        <w:rPr>
          <w:sz w:val="22"/>
          <w:szCs w:val="22"/>
          <w:lang w:val="en-US"/>
        </w:rPr>
        <w:t>publice</w:t>
      </w:r>
      <w:proofErr w:type="spellEnd"/>
      <w:r w:rsidRPr="009948D0">
        <w:rPr>
          <w:sz w:val="22"/>
          <w:szCs w:val="22"/>
          <w:lang w:val="en-US"/>
        </w:rPr>
        <w:t xml:space="preserve"> locale, ONG-</w:t>
      </w:r>
      <w:proofErr w:type="spellStart"/>
      <w:r w:rsidRPr="009948D0">
        <w:rPr>
          <w:sz w:val="22"/>
          <w:szCs w:val="22"/>
          <w:lang w:val="en-US"/>
        </w:rPr>
        <w:t>uri</w:t>
      </w:r>
      <w:proofErr w:type="spellEnd"/>
      <w:r w:rsidRPr="009948D0">
        <w:rPr>
          <w:sz w:val="22"/>
          <w:szCs w:val="22"/>
          <w:lang w:val="en-US"/>
        </w:rPr>
        <w:t xml:space="preserve">, </w:t>
      </w:r>
      <w:proofErr w:type="spellStart"/>
      <w:r w:rsidRPr="009948D0">
        <w:rPr>
          <w:sz w:val="22"/>
          <w:szCs w:val="22"/>
          <w:lang w:val="en-US"/>
        </w:rPr>
        <w:t>persoane</w:t>
      </w:r>
      <w:proofErr w:type="spellEnd"/>
      <w:r w:rsidRPr="009948D0">
        <w:rPr>
          <w:sz w:val="22"/>
          <w:szCs w:val="22"/>
          <w:lang w:val="en-US"/>
        </w:rPr>
        <w:t xml:space="preserve"> </w:t>
      </w:r>
      <w:proofErr w:type="spellStart"/>
      <w:r w:rsidRPr="009948D0">
        <w:rPr>
          <w:sz w:val="22"/>
          <w:szCs w:val="22"/>
          <w:lang w:val="en-US"/>
        </w:rPr>
        <w:t>juridice</w:t>
      </w:r>
      <w:proofErr w:type="spellEnd"/>
      <w:r w:rsidRPr="009948D0">
        <w:rPr>
          <w:sz w:val="22"/>
          <w:szCs w:val="22"/>
          <w:lang w:val="en-US"/>
        </w:rPr>
        <w:t xml:space="preserve">, </w:t>
      </w:r>
      <w:proofErr w:type="spellStart"/>
      <w:r w:rsidRPr="009948D0">
        <w:rPr>
          <w:sz w:val="22"/>
          <w:szCs w:val="22"/>
          <w:lang w:val="en-US"/>
        </w:rPr>
        <w:t>întreprinderi</w:t>
      </w:r>
      <w:proofErr w:type="spellEnd"/>
      <w:r w:rsidRPr="009948D0">
        <w:rPr>
          <w:sz w:val="22"/>
          <w:szCs w:val="22"/>
          <w:lang w:val="en-US"/>
        </w:rPr>
        <w:t xml:space="preserve"> </w:t>
      </w:r>
      <w:proofErr w:type="spellStart"/>
      <w:r w:rsidRPr="009948D0">
        <w:rPr>
          <w:sz w:val="22"/>
          <w:szCs w:val="22"/>
          <w:lang w:val="en-US"/>
        </w:rPr>
        <w:t>sociale</w:t>
      </w:r>
      <w:proofErr w:type="spellEnd"/>
      <w:r w:rsidRPr="009948D0">
        <w:rPr>
          <w:rFonts w:cs="Times New Roman"/>
          <w:sz w:val="22"/>
          <w:szCs w:val="22"/>
          <w:lang w:val="en-US"/>
        </w:rPr>
        <w:t>;</w:t>
      </w:r>
    </w:p>
    <w:p w:rsidR="004844B9" w:rsidRPr="009948D0" w:rsidRDefault="004844B9" w:rsidP="00E76815">
      <w:pPr>
        <w:pStyle w:val="Default"/>
        <w:numPr>
          <w:ilvl w:val="0"/>
          <w:numId w:val="13"/>
        </w:numPr>
        <w:spacing w:line="276" w:lineRule="auto"/>
        <w:jc w:val="both"/>
        <w:rPr>
          <w:sz w:val="22"/>
          <w:szCs w:val="22"/>
          <w:lang w:val="en-US"/>
        </w:rPr>
      </w:pPr>
      <w:proofErr w:type="spellStart"/>
      <w:r w:rsidRPr="009948D0">
        <w:rPr>
          <w:sz w:val="22"/>
          <w:szCs w:val="22"/>
          <w:lang w:val="en-US"/>
        </w:rPr>
        <w:t>Unități</w:t>
      </w:r>
      <w:proofErr w:type="spellEnd"/>
      <w:r w:rsidRPr="009948D0">
        <w:rPr>
          <w:sz w:val="22"/>
          <w:szCs w:val="22"/>
          <w:lang w:val="en-US"/>
        </w:rPr>
        <w:t xml:space="preserve"> de cult.</w:t>
      </w:r>
    </w:p>
    <w:p w:rsidR="00426A78" w:rsidRPr="009948D0" w:rsidRDefault="00426A78" w:rsidP="00E76815">
      <w:pPr>
        <w:pStyle w:val="Default"/>
        <w:spacing w:line="276" w:lineRule="auto"/>
        <w:jc w:val="both"/>
        <w:rPr>
          <w:b/>
          <w:sz w:val="22"/>
          <w:szCs w:val="22"/>
          <w:lang w:val="en-US"/>
        </w:rPr>
      </w:pPr>
      <w:r w:rsidRPr="009948D0">
        <w:rPr>
          <w:b/>
          <w:sz w:val="22"/>
          <w:szCs w:val="22"/>
        </w:rPr>
        <w:t>Beneficiari indirecți</w:t>
      </w:r>
      <w:r w:rsidRPr="009948D0">
        <w:rPr>
          <w:b/>
          <w:sz w:val="22"/>
          <w:szCs w:val="22"/>
          <w:lang w:val="en-US"/>
        </w:rPr>
        <w:t xml:space="preserve">: </w:t>
      </w:r>
    </w:p>
    <w:p w:rsidR="004844B9" w:rsidRPr="009948D0" w:rsidRDefault="00A02F88" w:rsidP="00E76815">
      <w:pPr>
        <w:pStyle w:val="Default"/>
        <w:numPr>
          <w:ilvl w:val="0"/>
          <w:numId w:val="5"/>
        </w:numPr>
        <w:spacing w:line="276" w:lineRule="auto"/>
        <w:jc w:val="both"/>
        <w:rPr>
          <w:sz w:val="22"/>
          <w:szCs w:val="22"/>
          <w:lang w:val="en-US"/>
        </w:rPr>
      </w:pPr>
      <w:proofErr w:type="spellStart"/>
      <w:r w:rsidRPr="009948D0">
        <w:rPr>
          <w:sz w:val="22"/>
          <w:szCs w:val="22"/>
          <w:lang w:val="en-US"/>
        </w:rPr>
        <w:t>Întreaga</w:t>
      </w:r>
      <w:proofErr w:type="spellEnd"/>
      <w:r w:rsidRPr="009948D0">
        <w:rPr>
          <w:sz w:val="22"/>
          <w:szCs w:val="22"/>
          <w:lang w:val="en-US"/>
        </w:rPr>
        <w:t xml:space="preserve"> </w:t>
      </w:r>
      <w:proofErr w:type="spellStart"/>
      <w:r w:rsidRPr="009948D0">
        <w:rPr>
          <w:sz w:val="22"/>
          <w:szCs w:val="22"/>
          <w:lang w:val="en-US"/>
        </w:rPr>
        <w:t>comunitate</w:t>
      </w:r>
      <w:proofErr w:type="spellEnd"/>
      <w:r w:rsidR="00722962" w:rsidRPr="009948D0">
        <w:rPr>
          <w:sz w:val="22"/>
          <w:szCs w:val="22"/>
          <w:lang w:val="en-US"/>
        </w:rPr>
        <w:t xml:space="preserve"> a </w:t>
      </w:r>
      <w:proofErr w:type="spellStart"/>
      <w:r w:rsidR="00722962" w:rsidRPr="009948D0">
        <w:rPr>
          <w:sz w:val="22"/>
          <w:szCs w:val="22"/>
          <w:lang w:val="en-US"/>
        </w:rPr>
        <w:t>teritoriului</w:t>
      </w:r>
      <w:proofErr w:type="spellEnd"/>
      <w:r w:rsidR="00722962" w:rsidRPr="009948D0">
        <w:rPr>
          <w:sz w:val="22"/>
          <w:szCs w:val="22"/>
          <w:lang w:val="en-US"/>
        </w:rPr>
        <w:t xml:space="preserve"> </w:t>
      </w:r>
      <w:proofErr w:type="spellStart"/>
      <w:r w:rsidR="00722962" w:rsidRPr="009948D0">
        <w:rPr>
          <w:sz w:val="22"/>
          <w:szCs w:val="22"/>
          <w:lang w:val="en-US"/>
        </w:rPr>
        <w:t>acoperit</w:t>
      </w:r>
      <w:proofErr w:type="spellEnd"/>
      <w:r w:rsidR="00722962" w:rsidRPr="009948D0">
        <w:rPr>
          <w:sz w:val="22"/>
          <w:szCs w:val="22"/>
          <w:lang w:val="en-US"/>
        </w:rPr>
        <w:t xml:space="preserve"> de </w:t>
      </w:r>
      <w:r w:rsidR="004844B9" w:rsidRPr="009948D0">
        <w:rPr>
          <w:sz w:val="22"/>
          <w:szCs w:val="22"/>
          <w:lang w:val="en-US"/>
        </w:rPr>
        <w:t xml:space="preserve"> GAL </w:t>
      </w:r>
      <w:proofErr w:type="spellStart"/>
      <w:r w:rsidR="004844B9" w:rsidRPr="009948D0">
        <w:rPr>
          <w:sz w:val="22"/>
          <w:szCs w:val="22"/>
          <w:lang w:val="en-US"/>
        </w:rPr>
        <w:t>Constanța</w:t>
      </w:r>
      <w:proofErr w:type="spellEnd"/>
      <w:r w:rsidR="004844B9" w:rsidRPr="009948D0">
        <w:rPr>
          <w:sz w:val="22"/>
          <w:szCs w:val="22"/>
          <w:lang w:val="en-US"/>
        </w:rPr>
        <w:t xml:space="preserve"> </w:t>
      </w:r>
      <w:proofErr w:type="spellStart"/>
      <w:r w:rsidRPr="009948D0">
        <w:rPr>
          <w:sz w:val="22"/>
          <w:szCs w:val="22"/>
          <w:lang w:val="en-US"/>
        </w:rPr>
        <w:t>Sud</w:t>
      </w:r>
      <w:proofErr w:type="spellEnd"/>
    </w:p>
    <w:p w:rsidR="004844B9" w:rsidRPr="009948D0" w:rsidRDefault="00E76815" w:rsidP="00E76815">
      <w:pPr>
        <w:pStyle w:val="Default"/>
        <w:numPr>
          <w:ilvl w:val="0"/>
          <w:numId w:val="5"/>
        </w:numPr>
        <w:spacing w:line="276" w:lineRule="auto"/>
        <w:jc w:val="both"/>
        <w:rPr>
          <w:sz w:val="22"/>
          <w:szCs w:val="22"/>
          <w:lang w:val="en-US"/>
        </w:rPr>
      </w:pPr>
      <w:proofErr w:type="spellStart"/>
      <w:r>
        <w:rPr>
          <w:sz w:val="22"/>
          <w:szCs w:val="22"/>
          <w:lang w:val="en-US"/>
        </w:rPr>
        <w:lastRenderedPageBreak/>
        <w:t>Minoritățile</w:t>
      </w:r>
      <w:proofErr w:type="spellEnd"/>
      <w:r>
        <w:rPr>
          <w:sz w:val="22"/>
          <w:szCs w:val="22"/>
          <w:lang w:val="en-US"/>
        </w:rPr>
        <w:t>/</w:t>
      </w:r>
      <w:proofErr w:type="spellStart"/>
      <w:r w:rsidR="004844B9" w:rsidRPr="009948D0">
        <w:rPr>
          <w:sz w:val="22"/>
          <w:szCs w:val="22"/>
          <w:lang w:val="en-US"/>
        </w:rPr>
        <w:t>grupurile</w:t>
      </w:r>
      <w:proofErr w:type="spellEnd"/>
      <w:r w:rsidR="004844B9" w:rsidRPr="009948D0">
        <w:rPr>
          <w:sz w:val="22"/>
          <w:szCs w:val="22"/>
          <w:lang w:val="en-US"/>
        </w:rPr>
        <w:t xml:space="preserve"> </w:t>
      </w:r>
      <w:proofErr w:type="spellStart"/>
      <w:r w:rsidR="004844B9" w:rsidRPr="009948D0">
        <w:rPr>
          <w:sz w:val="22"/>
          <w:szCs w:val="22"/>
          <w:lang w:val="en-US"/>
        </w:rPr>
        <w:t>defavor</w:t>
      </w:r>
      <w:r>
        <w:rPr>
          <w:sz w:val="22"/>
          <w:szCs w:val="22"/>
          <w:lang w:val="en-US"/>
        </w:rPr>
        <w:t>izate</w:t>
      </w:r>
      <w:proofErr w:type="spellEnd"/>
      <w:r>
        <w:rPr>
          <w:sz w:val="22"/>
          <w:szCs w:val="22"/>
          <w:lang w:val="en-US"/>
        </w:rPr>
        <w:t>/</w:t>
      </w:r>
      <w:proofErr w:type="spellStart"/>
      <w:r w:rsidR="005962C6" w:rsidRPr="009948D0">
        <w:rPr>
          <w:sz w:val="22"/>
          <w:szCs w:val="22"/>
          <w:lang w:val="en-US"/>
        </w:rPr>
        <w:t>comunitățile</w:t>
      </w:r>
      <w:proofErr w:type="spellEnd"/>
      <w:r w:rsidR="005962C6" w:rsidRPr="009948D0">
        <w:rPr>
          <w:sz w:val="22"/>
          <w:szCs w:val="22"/>
          <w:lang w:val="en-US"/>
        </w:rPr>
        <w:t xml:space="preserve"> segregate (</w:t>
      </w:r>
      <w:proofErr w:type="spellStart"/>
      <w:r w:rsidR="004844B9" w:rsidRPr="009948D0">
        <w:rPr>
          <w:sz w:val="22"/>
          <w:szCs w:val="22"/>
          <w:lang w:val="en-US"/>
        </w:rPr>
        <w:t>tineri</w:t>
      </w:r>
      <w:proofErr w:type="spellEnd"/>
      <w:r w:rsidR="004844B9" w:rsidRPr="009948D0">
        <w:rPr>
          <w:sz w:val="22"/>
          <w:szCs w:val="22"/>
          <w:lang w:val="en-US"/>
        </w:rPr>
        <w:t xml:space="preserve">, </w:t>
      </w:r>
      <w:proofErr w:type="spellStart"/>
      <w:r w:rsidR="004844B9" w:rsidRPr="009948D0">
        <w:rPr>
          <w:sz w:val="22"/>
          <w:szCs w:val="22"/>
          <w:lang w:val="en-US"/>
        </w:rPr>
        <w:t>femei</w:t>
      </w:r>
      <w:proofErr w:type="spellEnd"/>
      <w:r w:rsidR="004844B9" w:rsidRPr="009948D0">
        <w:rPr>
          <w:sz w:val="22"/>
          <w:szCs w:val="22"/>
          <w:lang w:val="en-US"/>
        </w:rPr>
        <w:t xml:space="preserve">, </w:t>
      </w:r>
      <w:proofErr w:type="spellStart"/>
      <w:r w:rsidR="00722962" w:rsidRPr="009948D0">
        <w:rPr>
          <w:sz w:val="22"/>
          <w:szCs w:val="22"/>
          <w:lang w:val="en-US"/>
        </w:rPr>
        <w:t>persoane</w:t>
      </w:r>
      <w:proofErr w:type="spellEnd"/>
      <w:r w:rsidR="00722962" w:rsidRPr="009948D0">
        <w:rPr>
          <w:sz w:val="22"/>
          <w:szCs w:val="22"/>
          <w:lang w:val="en-US"/>
        </w:rPr>
        <w:t xml:space="preserve"> </w:t>
      </w:r>
      <w:proofErr w:type="spellStart"/>
      <w:r w:rsidR="00722962" w:rsidRPr="009948D0">
        <w:rPr>
          <w:sz w:val="22"/>
          <w:szCs w:val="22"/>
          <w:lang w:val="en-US"/>
        </w:rPr>
        <w:t>în</w:t>
      </w:r>
      <w:proofErr w:type="spellEnd"/>
      <w:r w:rsidR="00722962" w:rsidRPr="009948D0">
        <w:rPr>
          <w:sz w:val="22"/>
          <w:szCs w:val="22"/>
          <w:lang w:val="en-US"/>
        </w:rPr>
        <w:t xml:space="preserve"> </w:t>
      </w:r>
      <w:proofErr w:type="spellStart"/>
      <w:r w:rsidR="00722962" w:rsidRPr="009948D0">
        <w:rPr>
          <w:sz w:val="22"/>
          <w:szCs w:val="22"/>
          <w:lang w:val="en-US"/>
        </w:rPr>
        <w:t>căutarea</w:t>
      </w:r>
      <w:proofErr w:type="spellEnd"/>
      <w:r w:rsidR="00722962" w:rsidRPr="009948D0">
        <w:rPr>
          <w:sz w:val="22"/>
          <w:szCs w:val="22"/>
          <w:lang w:val="en-US"/>
        </w:rPr>
        <w:t xml:space="preserve"> </w:t>
      </w:r>
      <w:proofErr w:type="spellStart"/>
      <w:r w:rsidR="00722962" w:rsidRPr="009948D0">
        <w:rPr>
          <w:sz w:val="22"/>
          <w:szCs w:val="22"/>
          <w:lang w:val="en-US"/>
        </w:rPr>
        <w:t>unui</w:t>
      </w:r>
      <w:proofErr w:type="spellEnd"/>
      <w:r w:rsidR="00722962" w:rsidRPr="009948D0">
        <w:rPr>
          <w:sz w:val="22"/>
          <w:szCs w:val="22"/>
          <w:lang w:val="en-US"/>
        </w:rPr>
        <w:t xml:space="preserve"> </w:t>
      </w:r>
      <w:proofErr w:type="spellStart"/>
      <w:r w:rsidR="00722962" w:rsidRPr="009948D0">
        <w:rPr>
          <w:sz w:val="22"/>
          <w:szCs w:val="22"/>
          <w:lang w:val="en-US"/>
        </w:rPr>
        <w:t>loc</w:t>
      </w:r>
      <w:proofErr w:type="spellEnd"/>
      <w:r w:rsidR="00722962" w:rsidRPr="009948D0">
        <w:rPr>
          <w:sz w:val="22"/>
          <w:szCs w:val="22"/>
          <w:lang w:val="en-US"/>
        </w:rPr>
        <w:t xml:space="preserve"> de </w:t>
      </w:r>
      <w:proofErr w:type="spellStart"/>
      <w:r w:rsidR="00722962" w:rsidRPr="009948D0">
        <w:rPr>
          <w:sz w:val="22"/>
          <w:szCs w:val="22"/>
          <w:lang w:val="en-US"/>
        </w:rPr>
        <w:t>muncă</w:t>
      </w:r>
      <w:proofErr w:type="spellEnd"/>
      <w:r w:rsidR="00722962" w:rsidRPr="009948D0">
        <w:rPr>
          <w:sz w:val="22"/>
          <w:szCs w:val="22"/>
          <w:lang w:val="en-US"/>
        </w:rPr>
        <w:t xml:space="preserve">, </w:t>
      </w:r>
      <w:proofErr w:type="spellStart"/>
      <w:r w:rsidR="00722962" w:rsidRPr="009948D0">
        <w:rPr>
          <w:sz w:val="22"/>
          <w:szCs w:val="22"/>
          <w:lang w:val="en-US"/>
        </w:rPr>
        <w:t>șomeri</w:t>
      </w:r>
      <w:proofErr w:type="spellEnd"/>
      <w:r w:rsidR="00722962" w:rsidRPr="009948D0">
        <w:rPr>
          <w:sz w:val="22"/>
          <w:szCs w:val="22"/>
          <w:lang w:val="en-US"/>
        </w:rPr>
        <w:t>,</w:t>
      </w:r>
      <w:r w:rsidR="005962C6" w:rsidRPr="009948D0">
        <w:rPr>
          <w:sz w:val="22"/>
          <w:szCs w:val="22"/>
          <w:lang w:val="en-US"/>
        </w:rPr>
        <w:t xml:space="preserve"> </w:t>
      </w:r>
      <w:proofErr w:type="spellStart"/>
      <w:r w:rsidR="005962C6" w:rsidRPr="009948D0">
        <w:rPr>
          <w:sz w:val="22"/>
          <w:szCs w:val="22"/>
          <w:lang w:val="en-US"/>
        </w:rPr>
        <w:t>romi</w:t>
      </w:r>
      <w:proofErr w:type="spellEnd"/>
      <w:r w:rsidR="004844B9" w:rsidRPr="009948D0">
        <w:rPr>
          <w:sz w:val="22"/>
          <w:szCs w:val="22"/>
          <w:lang w:val="en-US"/>
        </w:rPr>
        <w:t xml:space="preserve"> </w:t>
      </w:r>
      <w:proofErr w:type="spellStart"/>
      <w:r w:rsidR="004844B9" w:rsidRPr="009948D0">
        <w:rPr>
          <w:sz w:val="22"/>
          <w:szCs w:val="22"/>
          <w:lang w:val="en-US"/>
        </w:rPr>
        <w:t>etc</w:t>
      </w:r>
      <w:proofErr w:type="spellEnd"/>
      <w:r w:rsidR="004844B9" w:rsidRPr="009948D0">
        <w:rPr>
          <w:sz w:val="22"/>
          <w:szCs w:val="22"/>
          <w:lang w:val="en-US"/>
        </w:rPr>
        <w:t>)</w:t>
      </w:r>
    </w:p>
    <w:p w:rsidR="00722962" w:rsidRDefault="00F6746D" w:rsidP="00E76815">
      <w:pPr>
        <w:pStyle w:val="Default"/>
        <w:spacing w:line="276" w:lineRule="auto"/>
        <w:ind w:left="720"/>
        <w:jc w:val="both"/>
        <w:rPr>
          <w:sz w:val="22"/>
          <w:szCs w:val="22"/>
        </w:rPr>
      </w:pPr>
      <w:r>
        <w:rPr>
          <w:sz w:val="22"/>
          <w:szCs w:val="22"/>
        </w:rPr>
        <w:t>În ceea ce privește complementaritatea, măsura M6/6B se adresează inclusiv celor care au beneficiat de finanțare în mod direct/indirect (în calitate de beneficiar final) pe una dintre măsurile M3/6A, M4/6A, M5/6B, Axa 5 POCU, respectiv</w:t>
      </w:r>
      <w:r w:rsidRPr="00F6746D">
        <w:rPr>
          <w:sz w:val="22"/>
          <w:szCs w:val="22"/>
        </w:rPr>
        <w:t>:</w:t>
      </w:r>
      <w:r>
        <w:rPr>
          <w:sz w:val="22"/>
          <w:szCs w:val="22"/>
        </w:rPr>
        <w:t xml:space="preserve"> autorități publice locale cu responsabilități în domeniu, în parteneriat cu actorii sociali relevanți de la nivelul teritoriului sau furnizori de servicii sociale care au accesat POCU 5.2, ținand cont de faptul că proiectele soft integrate sunt finanțate </w:t>
      </w:r>
      <w:r w:rsidR="00144CCA">
        <w:rPr>
          <w:sz w:val="22"/>
          <w:szCs w:val="22"/>
        </w:rPr>
        <w:t>prin POCU, iar proiectele de infrastructură sunt finanțate prin PNDR. De asemenea M6/6B se adresează persoanelor juridice care au accesat una dintre măsurile M3/6A, respectiv M4/6A</w:t>
      </w:r>
      <w:r>
        <w:rPr>
          <w:sz w:val="22"/>
          <w:szCs w:val="22"/>
        </w:rPr>
        <w:t xml:space="preserve"> </w:t>
      </w:r>
      <w:r w:rsidR="00144CCA">
        <w:rPr>
          <w:sz w:val="22"/>
          <w:szCs w:val="22"/>
        </w:rPr>
        <w:t>și care își desfășoară activitatea pe teritoriul acoperit de GAL Constanța Sud, precum și autoritățile publice locale, întreprinderi private, ONG-uri, unități de cult, parteneriate care au beneficiat de sprijin în cadrul M5/6B și care doresc să acceseze și M6/6B, cu condiția să asigure funcționarea infrastructurii sociale</w:t>
      </w:r>
      <w:r w:rsidR="00A57AC1">
        <w:rPr>
          <w:sz w:val="22"/>
          <w:szCs w:val="22"/>
        </w:rPr>
        <w:t xml:space="preserve"> prin operaționalizare de către o entitate acreditată ca furnizor de servicii sociale.</w:t>
      </w:r>
    </w:p>
    <w:p w:rsidR="00F6746D" w:rsidRPr="009948D0" w:rsidRDefault="00F6746D" w:rsidP="00A57AC1">
      <w:pPr>
        <w:pStyle w:val="Default"/>
        <w:spacing w:line="276" w:lineRule="auto"/>
        <w:jc w:val="both"/>
        <w:rPr>
          <w:sz w:val="22"/>
          <w:szCs w:val="22"/>
          <w:lang w:val="en-US"/>
        </w:rPr>
      </w:pPr>
    </w:p>
    <w:p w:rsidR="00426A78" w:rsidRPr="009948D0" w:rsidRDefault="00426A78" w:rsidP="00573795">
      <w:pPr>
        <w:pStyle w:val="Default"/>
        <w:shd w:val="clear" w:color="auto" w:fill="D9D9D9"/>
        <w:spacing w:line="276" w:lineRule="auto"/>
        <w:rPr>
          <w:sz w:val="22"/>
          <w:szCs w:val="22"/>
        </w:rPr>
      </w:pPr>
      <w:r w:rsidRPr="009948D0">
        <w:rPr>
          <w:b/>
          <w:bCs/>
          <w:sz w:val="22"/>
          <w:szCs w:val="22"/>
        </w:rPr>
        <w:t>5. Tip de sprijin în conformitate cu prevederile art. 67 al Reg. (UE) nr. 1303/2013</w:t>
      </w:r>
    </w:p>
    <w:p w:rsidR="00426A78" w:rsidRPr="009948D0" w:rsidRDefault="00426A78" w:rsidP="00E76815">
      <w:pPr>
        <w:pStyle w:val="Default"/>
        <w:numPr>
          <w:ilvl w:val="0"/>
          <w:numId w:val="5"/>
        </w:numPr>
        <w:spacing w:line="276" w:lineRule="auto"/>
        <w:jc w:val="both"/>
        <w:rPr>
          <w:bCs/>
          <w:sz w:val="22"/>
          <w:szCs w:val="22"/>
        </w:rPr>
      </w:pPr>
      <w:r w:rsidRPr="009948D0">
        <w:rPr>
          <w:bCs/>
          <w:sz w:val="22"/>
          <w:szCs w:val="22"/>
        </w:rPr>
        <w:t>Rambursarea costurilor eligibile suportate și plătite efectiv</w:t>
      </w:r>
      <w:r w:rsidRPr="009948D0">
        <w:rPr>
          <w:rFonts w:cs="Times New Roman"/>
          <w:bCs/>
          <w:sz w:val="22"/>
          <w:szCs w:val="22"/>
        </w:rPr>
        <w:t>;</w:t>
      </w:r>
    </w:p>
    <w:p w:rsidR="00AF6623" w:rsidRPr="009948D0" w:rsidRDefault="00426A78" w:rsidP="00E76815">
      <w:pPr>
        <w:pStyle w:val="Default"/>
        <w:numPr>
          <w:ilvl w:val="0"/>
          <w:numId w:val="5"/>
        </w:numPr>
        <w:spacing w:line="276" w:lineRule="auto"/>
        <w:jc w:val="both"/>
        <w:rPr>
          <w:bCs/>
          <w:sz w:val="22"/>
          <w:szCs w:val="22"/>
        </w:rPr>
      </w:pPr>
      <w:r w:rsidRPr="009948D0">
        <w:rPr>
          <w:bCs/>
          <w:sz w:val="22"/>
          <w:szCs w:val="22"/>
        </w:rPr>
        <w:t xml:space="preserve">Plăți în avans </w:t>
      </w:r>
      <w:r w:rsidRPr="009948D0">
        <w:rPr>
          <w:sz w:val="22"/>
          <w:szCs w:val="22"/>
        </w:rPr>
        <w:t>cu condiția constituirii unei garanții bancare sau a unei garanții echivalente corespunzătoare procentului de 100 % din valoarea avansului, în conformitate cu art. 45 (4) și art. 63 ale Reg. (UE) nr. 1305/2013.</w:t>
      </w:r>
    </w:p>
    <w:p w:rsidR="00722962" w:rsidRPr="009948D0" w:rsidRDefault="00722962" w:rsidP="00573795">
      <w:pPr>
        <w:pStyle w:val="Default"/>
        <w:spacing w:line="276" w:lineRule="auto"/>
        <w:ind w:left="720"/>
        <w:jc w:val="both"/>
        <w:rPr>
          <w:bCs/>
          <w:sz w:val="22"/>
          <w:szCs w:val="22"/>
        </w:rPr>
      </w:pPr>
    </w:p>
    <w:p w:rsidR="00426A78" w:rsidRPr="009948D0" w:rsidRDefault="00426A78" w:rsidP="00573795">
      <w:pPr>
        <w:pStyle w:val="Default"/>
        <w:shd w:val="clear" w:color="auto" w:fill="D9D9D9"/>
        <w:spacing w:line="276" w:lineRule="auto"/>
        <w:jc w:val="both"/>
        <w:rPr>
          <w:sz w:val="22"/>
          <w:szCs w:val="22"/>
        </w:rPr>
      </w:pPr>
      <w:r w:rsidRPr="009948D0">
        <w:rPr>
          <w:b/>
          <w:bCs/>
          <w:sz w:val="22"/>
          <w:szCs w:val="22"/>
        </w:rPr>
        <w:t xml:space="preserve">6. Tipuri de acțiuni eligibile și neeligibile </w:t>
      </w:r>
    </w:p>
    <w:p w:rsidR="00426A78" w:rsidRPr="009948D0" w:rsidRDefault="00426A78" w:rsidP="00573795">
      <w:pPr>
        <w:pStyle w:val="Default"/>
        <w:spacing w:line="276" w:lineRule="auto"/>
        <w:jc w:val="both"/>
        <w:rPr>
          <w:b/>
          <w:sz w:val="22"/>
          <w:szCs w:val="22"/>
          <w:lang w:val="en-US"/>
        </w:rPr>
      </w:pPr>
      <w:r w:rsidRPr="009948D0">
        <w:rPr>
          <w:b/>
          <w:sz w:val="22"/>
          <w:szCs w:val="22"/>
        </w:rPr>
        <w:t>Acțiuni eligibile</w:t>
      </w:r>
      <w:r w:rsidRPr="009948D0">
        <w:rPr>
          <w:b/>
          <w:sz w:val="22"/>
          <w:szCs w:val="22"/>
          <w:lang w:val="en-US"/>
        </w:rPr>
        <w:t xml:space="preserve"> </w:t>
      </w:r>
      <w:proofErr w:type="spellStart"/>
      <w:r w:rsidRPr="009948D0">
        <w:rPr>
          <w:b/>
          <w:sz w:val="22"/>
          <w:szCs w:val="22"/>
          <w:lang w:val="en-US"/>
        </w:rPr>
        <w:t>specifice</w:t>
      </w:r>
      <w:proofErr w:type="spellEnd"/>
      <w:r w:rsidRPr="009948D0">
        <w:rPr>
          <w:b/>
          <w:sz w:val="22"/>
          <w:szCs w:val="22"/>
          <w:lang w:val="en-US"/>
        </w:rPr>
        <w:t>:</w:t>
      </w:r>
    </w:p>
    <w:p w:rsidR="00426A78" w:rsidRPr="009948D0" w:rsidRDefault="00AF6623" w:rsidP="00573795">
      <w:pPr>
        <w:pStyle w:val="ListParagraph"/>
        <w:numPr>
          <w:ilvl w:val="0"/>
          <w:numId w:val="6"/>
        </w:numPr>
        <w:autoSpaceDE w:val="0"/>
        <w:autoSpaceDN w:val="0"/>
        <w:adjustRightInd w:val="0"/>
        <w:spacing w:after="0" w:line="276" w:lineRule="auto"/>
        <w:jc w:val="both"/>
        <w:rPr>
          <w:rFonts w:ascii="Trebuchet MS" w:hAnsi="Trebuchet MS"/>
          <w:b/>
          <w:lang w:val="en-US"/>
        </w:rPr>
      </w:pPr>
      <w:r w:rsidRPr="009948D0">
        <w:rPr>
          <w:rFonts w:ascii="Trebuchet MS" w:eastAsiaTheme="minorHAnsi" w:hAnsi="Trebuchet MS" w:cs="Calibri"/>
        </w:rPr>
        <w:t>Construcţia/ reabilitarea/ modernizarea și dotarea tuturor instituțiilor de asistență socială din nomenclatorul aprobat prin HG 867/2015 atât individual cât și în centre care să grupeze mai multe activități</w:t>
      </w:r>
      <w:r w:rsidRPr="009948D0">
        <w:rPr>
          <w:rFonts w:ascii="Trebuchet MS" w:eastAsiaTheme="minorHAnsi" w:hAnsi="Trebuchet MS"/>
        </w:rPr>
        <w:t>;</w:t>
      </w:r>
    </w:p>
    <w:p w:rsidR="00AF6623" w:rsidRPr="009948D0" w:rsidRDefault="00AF6623" w:rsidP="00573795">
      <w:pPr>
        <w:pStyle w:val="ListParagraph"/>
        <w:numPr>
          <w:ilvl w:val="0"/>
          <w:numId w:val="6"/>
        </w:numPr>
        <w:autoSpaceDE w:val="0"/>
        <w:autoSpaceDN w:val="0"/>
        <w:adjustRightInd w:val="0"/>
        <w:spacing w:after="0" w:line="276" w:lineRule="auto"/>
        <w:jc w:val="both"/>
        <w:rPr>
          <w:rFonts w:ascii="Trebuchet MS" w:hAnsi="Trebuchet MS"/>
          <w:b/>
          <w:lang w:val="en-US"/>
        </w:rPr>
      </w:pPr>
      <w:r w:rsidRPr="009948D0">
        <w:rPr>
          <w:rFonts w:ascii="Trebuchet MS" w:eastAsiaTheme="minorHAnsi" w:hAnsi="Trebuchet MS" w:cs="Calibri"/>
        </w:rPr>
        <w:t>Cheluieli legate de proiectare și consultanță</w:t>
      </w:r>
      <w:r w:rsidRPr="009948D0">
        <w:rPr>
          <w:rFonts w:ascii="Trebuchet MS" w:hAnsi="Trebuchet MS"/>
          <w:b/>
          <w:lang w:val="en-US"/>
        </w:rPr>
        <w:t>.</w:t>
      </w:r>
    </w:p>
    <w:p w:rsidR="00426A78" w:rsidRPr="009948D0" w:rsidRDefault="00426A78" w:rsidP="00573795">
      <w:pPr>
        <w:pStyle w:val="Default"/>
        <w:spacing w:line="276" w:lineRule="auto"/>
        <w:jc w:val="both"/>
        <w:rPr>
          <w:b/>
          <w:sz w:val="22"/>
          <w:szCs w:val="22"/>
          <w:lang w:val="en-US"/>
        </w:rPr>
      </w:pPr>
      <w:proofErr w:type="spellStart"/>
      <w:r w:rsidRPr="009948D0">
        <w:rPr>
          <w:b/>
          <w:sz w:val="22"/>
          <w:szCs w:val="22"/>
          <w:lang w:val="en-US"/>
        </w:rPr>
        <w:t>Acțiuni</w:t>
      </w:r>
      <w:proofErr w:type="spellEnd"/>
      <w:r w:rsidRPr="009948D0">
        <w:rPr>
          <w:b/>
          <w:sz w:val="22"/>
          <w:szCs w:val="22"/>
          <w:lang w:val="en-US"/>
        </w:rPr>
        <w:t xml:space="preserve"> </w:t>
      </w:r>
      <w:proofErr w:type="spellStart"/>
      <w:r w:rsidRPr="009948D0">
        <w:rPr>
          <w:b/>
          <w:sz w:val="22"/>
          <w:szCs w:val="22"/>
          <w:lang w:val="en-US"/>
        </w:rPr>
        <w:t>neeligibile</w:t>
      </w:r>
      <w:proofErr w:type="spellEnd"/>
      <w:r w:rsidRPr="009948D0">
        <w:rPr>
          <w:b/>
          <w:sz w:val="22"/>
          <w:szCs w:val="22"/>
          <w:lang w:val="en-US"/>
        </w:rPr>
        <w:t>:</w:t>
      </w:r>
    </w:p>
    <w:p w:rsidR="00426A78" w:rsidRPr="009948D0" w:rsidRDefault="00AF6623" w:rsidP="00573795">
      <w:pPr>
        <w:pStyle w:val="ListParagraph"/>
        <w:numPr>
          <w:ilvl w:val="0"/>
          <w:numId w:val="7"/>
        </w:numPr>
        <w:spacing w:after="0" w:line="276" w:lineRule="auto"/>
        <w:jc w:val="both"/>
        <w:rPr>
          <w:rFonts w:ascii="Trebuchet MS" w:eastAsia="Times New Roman" w:hAnsi="Trebuchet MS"/>
          <w:lang w:eastAsia="ro-RO"/>
        </w:rPr>
      </w:pPr>
      <w:r w:rsidRPr="009948D0">
        <w:rPr>
          <w:rFonts w:ascii="Trebuchet MS" w:eastAsia="Times New Roman" w:hAnsi="Trebuchet MS"/>
          <w:lang w:eastAsia="ro-RO"/>
        </w:rPr>
        <w:t>C</w:t>
      </w:r>
      <w:r w:rsidR="00426A78" w:rsidRPr="009948D0">
        <w:rPr>
          <w:rFonts w:ascii="Trebuchet MS" w:eastAsia="Times New Roman" w:hAnsi="Trebuchet MS"/>
          <w:lang w:eastAsia="ro-RO"/>
        </w:rPr>
        <w:t>heltuieli cu achiziționarea de bu</w:t>
      </w:r>
      <w:r w:rsidRPr="009948D0">
        <w:rPr>
          <w:rFonts w:ascii="Trebuchet MS" w:eastAsia="Times New Roman" w:hAnsi="Trebuchet MS"/>
          <w:lang w:eastAsia="ro-RO"/>
        </w:rPr>
        <w:t>nuri și echipamente second-hand.</w:t>
      </w:r>
    </w:p>
    <w:p w:rsidR="00722962" w:rsidRPr="009948D0" w:rsidRDefault="00722962" w:rsidP="00573795">
      <w:pPr>
        <w:pStyle w:val="ListParagraph"/>
        <w:numPr>
          <w:ilvl w:val="0"/>
          <w:numId w:val="7"/>
        </w:numPr>
        <w:spacing w:after="0" w:line="276" w:lineRule="auto"/>
        <w:jc w:val="both"/>
        <w:rPr>
          <w:rFonts w:ascii="Trebuchet MS" w:eastAsia="Times New Roman" w:hAnsi="Trebuchet MS"/>
          <w:lang w:eastAsia="ro-RO"/>
        </w:rPr>
      </w:pPr>
      <w:r w:rsidRPr="009948D0">
        <w:rPr>
          <w:rFonts w:ascii="Trebuchet MS" w:hAnsi="Trebuchet MS"/>
        </w:rPr>
        <w:t xml:space="preserve">Cheltuieli efectuate înainte de semnarea contractului de finanțare a proiectului cu excepţia: costurilor generale definite la art 45, alin 2 litera c) a R (UE) nr. 1305 / 2013 care pot fi realizate înainte de depunerea cererii de finanțare; </w:t>
      </w:r>
    </w:p>
    <w:p w:rsidR="00722962" w:rsidRPr="009948D0" w:rsidRDefault="00722962" w:rsidP="00573795">
      <w:pPr>
        <w:pStyle w:val="ListParagraph"/>
        <w:numPr>
          <w:ilvl w:val="0"/>
          <w:numId w:val="7"/>
        </w:numPr>
        <w:spacing w:after="0" w:line="276" w:lineRule="auto"/>
        <w:jc w:val="both"/>
        <w:rPr>
          <w:rFonts w:ascii="Trebuchet MS" w:eastAsia="Times New Roman" w:hAnsi="Trebuchet MS"/>
          <w:lang w:eastAsia="ro-RO"/>
        </w:rPr>
      </w:pPr>
      <w:r w:rsidRPr="009948D0">
        <w:rPr>
          <w:rFonts w:ascii="Trebuchet MS" w:hAnsi="Trebuchet MS"/>
        </w:rPr>
        <w:t>Cheltuieli cu achiziția mijloacelor de transport pentru uz personal şi pentru transport persoane;</w:t>
      </w:r>
    </w:p>
    <w:p w:rsidR="00722962" w:rsidRPr="009948D0" w:rsidRDefault="00722962" w:rsidP="00573795">
      <w:pPr>
        <w:pStyle w:val="ListParagraph"/>
        <w:numPr>
          <w:ilvl w:val="0"/>
          <w:numId w:val="7"/>
        </w:numPr>
        <w:spacing w:after="0" w:line="276" w:lineRule="auto"/>
        <w:jc w:val="both"/>
        <w:rPr>
          <w:rFonts w:ascii="Trebuchet MS" w:eastAsia="Times New Roman" w:hAnsi="Trebuchet MS"/>
          <w:lang w:eastAsia="ro-RO"/>
        </w:rPr>
      </w:pPr>
      <w:r w:rsidRPr="009948D0">
        <w:rPr>
          <w:rFonts w:ascii="Trebuchet MS" w:hAnsi="Trebuchet MS"/>
        </w:rPr>
        <w:t>Cheltuieli cu investițiile ce fac obiectul dublei finanțări, care vizează aceleași costuri eligibile;</w:t>
      </w:r>
    </w:p>
    <w:p w:rsidR="00722962" w:rsidRPr="009948D0" w:rsidRDefault="00722962" w:rsidP="00573795">
      <w:pPr>
        <w:pStyle w:val="ListParagraph"/>
        <w:numPr>
          <w:ilvl w:val="0"/>
          <w:numId w:val="7"/>
        </w:numPr>
        <w:spacing w:after="0" w:line="276" w:lineRule="auto"/>
        <w:jc w:val="both"/>
        <w:rPr>
          <w:rFonts w:ascii="Trebuchet MS" w:eastAsia="Times New Roman" w:hAnsi="Trebuchet MS"/>
          <w:lang w:eastAsia="ro-RO"/>
        </w:rPr>
      </w:pPr>
      <w:r w:rsidRPr="009948D0">
        <w:rPr>
          <w:rFonts w:ascii="Trebuchet MS" w:hAnsi="Trebuchet MS"/>
        </w:rPr>
        <w:t xml:space="preserve">În cazul contractelor de leasing, celelalte costuri legate de contractele de leasing, cum ar fi marja locatorului, costurile de refinanțare a dobânzilor, cheltuielile generale și cheltuielile de asigurare; </w:t>
      </w:r>
    </w:p>
    <w:p w:rsidR="00722962" w:rsidRPr="006127A1" w:rsidRDefault="00722962" w:rsidP="00573795">
      <w:pPr>
        <w:pStyle w:val="ListParagraph"/>
        <w:numPr>
          <w:ilvl w:val="0"/>
          <w:numId w:val="7"/>
        </w:numPr>
        <w:spacing w:after="0" w:line="276" w:lineRule="auto"/>
        <w:jc w:val="both"/>
        <w:rPr>
          <w:rFonts w:ascii="Trebuchet MS" w:eastAsia="Times New Roman" w:hAnsi="Trebuchet MS"/>
          <w:lang w:eastAsia="ro-RO"/>
        </w:rPr>
      </w:pPr>
      <w:r w:rsidRPr="009948D0">
        <w:rPr>
          <w:rFonts w:ascii="Trebuchet MS" w:hAnsi="Trebuchet MS"/>
        </w:rPr>
        <w:t>Cheltuieli neeligibile în conformitate cu art. 69, alin (3) din R (UE) nr. 1303 / 2013 și anume: dobânzi debitoare, cu excepţia celor referitoare la granturi acordate sub forma unei subvenţii pentru dobândă sau a unei subvenţii pentru comisioanele de garantare;</w:t>
      </w:r>
      <w:r w:rsidR="00CE5CA1" w:rsidRPr="009948D0">
        <w:rPr>
          <w:rFonts w:ascii="Trebuchet MS" w:hAnsi="Trebuchet MS"/>
        </w:rPr>
        <w:t xml:space="preserve"> taxa pe valoarea adăugată, cu excepţia cazului în care aceasta nu se poate recupera în temeiul legislaţiei naţionale privind TVA-ul sau a prevederilor </w:t>
      </w:r>
      <w:r w:rsidR="00CE5CA1" w:rsidRPr="009948D0">
        <w:rPr>
          <w:rFonts w:ascii="Trebuchet MS" w:hAnsi="Trebuchet MS"/>
        </w:rPr>
        <w:lastRenderedPageBreak/>
        <w:t xml:space="preserve">specifice pentru instrumente financiare, precum și </w:t>
      </w:r>
      <w:r w:rsidRPr="009948D0">
        <w:rPr>
          <w:rFonts w:ascii="Trebuchet MS" w:hAnsi="Trebuchet MS"/>
        </w:rPr>
        <w:t xml:space="preserve">achiziţionarea de terenuri neconstruite şi de terenuri construite; </w:t>
      </w:r>
    </w:p>
    <w:p w:rsidR="006127A1" w:rsidRPr="009948D0" w:rsidRDefault="006127A1" w:rsidP="00573795">
      <w:pPr>
        <w:pStyle w:val="ListParagraph"/>
        <w:numPr>
          <w:ilvl w:val="0"/>
          <w:numId w:val="7"/>
        </w:numPr>
        <w:spacing w:after="0" w:line="276" w:lineRule="auto"/>
        <w:jc w:val="both"/>
        <w:rPr>
          <w:rFonts w:ascii="Trebuchet MS" w:eastAsia="Times New Roman" w:hAnsi="Trebuchet MS"/>
          <w:lang w:eastAsia="ro-RO"/>
        </w:rPr>
      </w:pPr>
      <w:r>
        <w:rPr>
          <w:rFonts w:ascii="Trebuchet MS" w:hAnsi="Trebuchet MS"/>
        </w:rPr>
        <w:t>Prin această măsură nu se poate finanța infrastructura de tip rezidențial.</w:t>
      </w:r>
    </w:p>
    <w:p w:rsidR="00722962" w:rsidRPr="009948D0" w:rsidRDefault="00722962" w:rsidP="00573795">
      <w:pPr>
        <w:pStyle w:val="ListParagraph"/>
        <w:spacing w:after="0" w:line="276" w:lineRule="auto"/>
        <w:jc w:val="both"/>
        <w:rPr>
          <w:rFonts w:ascii="Trebuchet MS" w:eastAsia="Times New Roman" w:hAnsi="Trebuchet MS"/>
          <w:lang w:eastAsia="ro-RO"/>
        </w:rPr>
      </w:pPr>
    </w:p>
    <w:p w:rsidR="00426A78" w:rsidRPr="009948D0" w:rsidRDefault="00426A78" w:rsidP="00573795">
      <w:pPr>
        <w:pStyle w:val="Default"/>
        <w:shd w:val="clear" w:color="auto" w:fill="D9D9D9"/>
        <w:spacing w:line="276" w:lineRule="auto"/>
        <w:rPr>
          <w:sz w:val="22"/>
          <w:szCs w:val="22"/>
        </w:rPr>
      </w:pPr>
      <w:r w:rsidRPr="009948D0">
        <w:rPr>
          <w:b/>
          <w:bCs/>
          <w:sz w:val="22"/>
          <w:szCs w:val="22"/>
        </w:rPr>
        <w:t xml:space="preserve">7. Condiții de eligibilitate </w:t>
      </w:r>
    </w:p>
    <w:p w:rsidR="002C61BC" w:rsidRPr="00E76815" w:rsidRDefault="00F31780" w:rsidP="002C61BC">
      <w:pPr>
        <w:pStyle w:val="ListParagraph"/>
        <w:numPr>
          <w:ilvl w:val="0"/>
          <w:numId w:val="8"/>
        </w:numPr>
        <w:spacing w:after="0" w:line="276" w:lineRule="auto"/>
        <w:ind w:left="0" w:firstLine="426"/>
        <w:jc w:val="both"/>
        <w:rPr>
          <w:rFonts w:ascii="Trebuchet MS" w:eastAsia="Times New Roman" w:hAnsi="Trebuchet MS"/>
          <w:lang w:eastAsia="ro-RO"/>
        </w:rPr>
      </w:pPr>
      <w:r w:rsidRPr="002C61BC">
        <w:rPr>
          <w:rFonts w:ascii="Trebuchet MS" w:eastAsia="Times New Roman" w:hAnsi="Trebuchet MS"/>
          <w:lang w:eastAsia="ro-RO"/>
        </w:rPr>
        <w:t xml:space="preserve">Beneficiarul direct </w:t>
      </w:r>
      <w:r w:rsidR="00BA3B65" w:rsidRPr="002C61BC">
        <w:rPr>
          <w:rFonts w:ascii="Trebuchet MS" w:eastAsia="Times New Roman" w:hAnsi="Trebuchet MS"/>
          <w:lang w:eastAsia="ro-RO"/>
        </w:rPr>
        <w:t xml:space="preserve">trebuie </w:t>
      </w:r>
      <w:r w:rsidRPr="002C61BC">
        <w:rPr>
          <w:rFonts w:ascii="Trebuchet MS" w:eastAsia="Times New Roman" w:hAnsi="Trebuchet MS"/>
          <w:lang w:eastAsia="ro-RO"/>
        </w:rPr>
        <w:t>să aibă sediul/punctul de lucru în teritoriul GAL</w:t>
      </w:r>
      <w:r w:rsidR="00E76815" w:rsidRPr="002C61BC">
        <w:rPr>
          <w:rFonts w:ascii="Trebuchet MS" w:eastAsiaTheme="minorHAnsi" w:hAnsi="Trebuchet MS"/>
        </w:rPr>
        <w:t xml:space="preserve">, iar </w:t>
      </w:r>
      <w:r w:rsidR="002C61BC" w:rsidRPr="002C61BC">
        <w:rPr>
          <w:rFonts w:ascii="Trebuchet MS" w:eastAsiaTheme="minorHAnsi" w:hAnsi="Trebuchet MS"/>
        </w:rPr>
        <w:t>i</w:t>
      </w:r>
      <w:r w:rsidR="00E76815" w:rsidRPr="002C61BC">
        <w:rPr>
          <w:rFonts w:ascii="Trebuchet MS" w:eastAsia="Times New Roman" w:hAnsi="Trebuchet MS"/>
          <w:lang w:eastAsia="ro-RO"/>
        </w:rPr>
        <w:t xml:space="preserve">nvestiția să se încadreze în tipul </w:t>
      </w:r>
      <w:r w:rsidR="002C61BC" w:rsidRPr="002C61BC">
        <w:rPr>
          <w:rFonts w:ascii="Trebuchet MS" w:eastAsia="Times New Roman" w:hAnsi="Trebuchet MS"/>
          <w:lang w:eastAsia="ro-RO"/>
        </w:rPr>
        <w:t xml:space="preserve">de sprijin prevăzut prin măsură, cu condiția ca sustenabilitatea proiectelor depuse să fie asigurată din surse proprii sau din </w:t>
      </w:r>
      <w:r w:rsidR="002C61BC">
        <w:rPr>
          <w:rFonts w:ascii="Trebuchet MS" w:eastAsia="Times New Roman" w:hAnsi="Trebuchet MS"/>
          <w:lang w:eastAsia="ro-RO"/>
        </w:rPr>
        <w:t xml:space="preserve">alte surse de finanțare, precum accesarea Axei 5 POCU. </w:t>
      </w:r>
    </w:p>
    <w:p w:rsidR="00925E2B" w:rsidRPr="009948D0" w:rsidRDefault="00F31780" w:rsidP="00E76815">
      <w:pPr>
        <w:pStyle w:val="ListParagraph"/>
        <w:numPr>
          <w:ilvl w:val="0"/>
          <w:numId w:val="8"/>
        </w:numPr>
        <w:spacing w:after="0" w:line="276" w:lineRule="auto"/>
        <w:ind w:left="0" w:firstLine="426"/>
        <w:jc w:val="both"/>
        <w:rPr>
          <w:rFonts w:ascii="Trebuchet MS" w:eastAsia="Times New Roman" w:hAnsi="Trebuchet MS"/>
          <w:lang w:eastAsia="ro-RO"/>
        </w:rPr>
      </w:pPr>
      <w:r w:rsidRPr="009948D0">
        <w:rPr>
          <w:rFonts w:ascii="Trebuchet MS" w:eastAsia="Times New Roman" w:hAnsi="Trebuchet MS"/>
          <w:lang w:eastAsia="ro-RO"/>
        </w:rPr>
        <w:t>Spațiul pentru care</w:t>
      </w:r>
      <w:r w:rsidR="003717A9" w:rsidRPr="009948D0">
        <w:rPr>
          <w:rFonts w:ascii="Trebuchet MS" w:eastAsia="Times New Roman" w:hAnsi="Trebuchet MS"/>
          <w:lang w:eastAsia="ro-RO"/>
        </w:rPr>
        <w:t xml:space="preserve"> se</w:t>
      </w:r>
      <w:r w:rsidRPr="009948D0">
        <w:rPr>
          <w:rFonts w:ascii="Trebuchet MS" w:eastAsia="Times New Roman" w:hAnsi="Trebuchet MS"/>
          <w:lang w:eastAsia="ro-RO"/>
        </w:rPr>
        <w:t xml:space="preserve"> solicită dotări trebuie să fie închiriat/concesionat pe o perioadă de minim 10 ani;</w:t>
      </w:r>
    </w:p>
    <w:p w:rsidR="00925E2B" w:rsidRPr="009948D0" w:rsidRDefault="00F31780" w:rsidP="00E76815">
      <w:pPr>
        <w:pStyle w:val="ListParagraph"/>
        <w:numPr>
          <w:ilvl w:val="0"/>
          <w:numId w:val="8"/>
        </w:numPr>
        <w:spacing w:after="0" w:line="276" w:lineRule="auto"/>
        <w:ind w:left="0" w:firstLine="426"/>
        <w:jc w:val="both"/>
        <w:rPr>
          <w:rFonts w:ascii="Trebuchet MS" w:eastAsia="Times New Roman" w:hAnsi="Trebuchet MS"/>
          <w:lang w:eastAsia="ro-RO"/>
        </w:rPr>
      </w:pPr>
      <w:r w:rsidRPr="009948D0">
        <w:rPr>
          <w:rFonts w:ascii="Trebuchet MS" w:eastAsia="Times New Roman" w:hAnsi="Trebuchet MS"/>
          <w:lang w:eastAsia="ro-RO"/>
        </w:rPr>
        <w:t>Terenul/clădirea pe care se construiește/reabilitează/modernizează trebuie să fie în proprietatea solicitantului sau concesionat pe o perioadă de minim 49 ani;</w:t>
      </w:r>
    </w:p>
    <w:p w:rsidR="00925E2B" w:rsidRPr="00E76815" w:rsidRDefault="00F31780" w:rsidP="00E76815">
      <w:pPr>
        <w:pStyle w:val="ListParagraph"/>
        <w:numPr>
          <w:ilvl w:val="0"/>
          <w:numId w:val="8"/>
        </w:numPr>
        <w:spacing w:after="0" w:line="276" w:lineRule="auto"/>
        <w:ind w:left="0" w:firstLine="426"/>
        <w:jc w:val="both"/>
        <w:rPr>
          <w:rFonts w:ascii="Trebuchet MS" w:eastAsia="Times New Roman" w:hAnsi="Trebuchet MS"/>
          <w:lang w:eastAsia="ro-RO"/>
        </w:rPr>
      </w:pPr>
      <w:r w:rsidRPr="009948D0">
        <w:rPr>
          <w:rFonts w:ascii="Trebuchet MS" w:eastAsia="Times New Roman" w:hAnsi="Trebuchet MS"/>
          <w:lang w:eastAsia="ro-RO"/>
        </w:rPr>
        <w:t>Solicitantul trebuie să se încadreze în categoria beneficiarilor eligibili, să fie furnizor de servicii sociale sau să se angajeze că se acreditează până la semnarea contractului de finanțare;</w:t>
      </w:r>
      <w:r w:rsidR="00E76815">
        <w:rPr>
          <w:rFonts w:ascii="Trebuchet MS" w:eastAsia="Times New Roman" w:hAnsi="Trebuchet MS"/>
          <w:lang w:eastAsia="ro-RO"/>
        </w:rPr>
        <w:t xml:space="preserve"> </w:t>
      </w:r>
      <w:r w:rsidRPr="00E76815">
        <w:rPr>
          <w:rFonts w:ascii="Trebuchet MS" w:eastAsia="Times New Roman" w:hAnsi="Trebuchet MS"/>
          <w:lang w:eastAsia="ro-RO"/>
        </w:rPr>
        <w:t>Solicitantul nu trebuie să fie în insolvență de plată;</w:t>
      </w:r>
    </w:p>
    <w:p w:rsidR="00672753" w:rsidRDefault="00F31780" w:rsidP="00E76815">
      <w:pPr>
        <w:pStyle w:val="ListParagraph"/>
        <w:numPr>
          <w:ilvl w:val="0"/>
          <w:numId w:val="8"/>
        </w:numPr>
        <w:spacing w:after="0" w:line="276" w:lineRule="auto"/>
        <w:ind w:left="0" w:firstLine="426"/>
        <w:jc w:val="both"/>
        <w:rPr>
          <w:rFonts w:ascii="Trebuchet MS" w:eastAsia="Times New Roman" w:hAnsi="Trebuchet MS"/>
          <w:lang w:eastAsia="ro-RO"/>
        </w:rPr>
      </w:pPr>
      <w:r w:rsidRPr="009948D0">
        <w:rPr>
          <w:rFonts w:ascii="Trebuchet MS" w:eastAsia="Times New Roman" w:hAnsi="Trebuchet MS"/>
          <w:lang w:eastAsia="ro-RO"/>
        </w:rPr>
        <w:t>Solicitantul se an</w:t>
      </w:r>
      <w:r w:rsidR="00672753" w:rsidRPr="009948D0">
        <w:rPr>
          <w:rFonts w:ascii="Trebuchet MS" w:eastAsia="Times New Roman" w:hAnsi="Trebuchet MS"/>
          <w:lang w:eastAsia="ro-RO"/>
        </w:rPr>
        <w:t xml:space="preserve">gajează să asigure </w:t>
      </w:r>
      <w:r w:rsidRPr="009948D0">
        <w:rPr>
          <w:rFonts w:ascii="Trebuchet MS" w:eastAsia="Times New Roman" w:hAnsi="Trebuchet MS"/>
          <w:lang w:eastAsia="ro-RO"/>
        </w:rPr>
        <w:t>mentenanța investiției pe o perioadă de minim 5 ani, de la ultima plată;</w:t>
      </w:r>
    </w:p>
    <w:p w:rsidR="002C61BC" w:rsidRPr="00E76815" w:rsidRDefault="002C61BC" w:rsidP="002C61BC">
      <w:pPr>
        <w:pStyle w:val="ListParagraph"/>
        <w:spacing w:after="0" w:line="276" w:lineRule="auto"/>
        <w:ind w:left="426"/>
        <w:jc w:val="both"/>
        <w:rPr>
          <w:rFonts w:ascii="Trebuchet MS" w:eastAsia="Times New Roman" w:hAnsi="Trebuchet MS"/>
          <w:lang w:eastAsia="ro-RO"/>
        </w:rPr>
      </w:pPr>
    </w:p>
    <w:p w:rsidR="00BA3B65" w:rsidRPr="009948D0" w:rsidRDefault="00426A78" w:rsidP="00573795">
      <w:pPr>
        <w:pStyle w:val="Default"/>
        <w:shd w:val="clear" w:color="auto" w:fill="D9D9D9"/>
        <w:spacing w:line="276" w:lineRule="auto"/>
        <w:rPr>
          <w:sz w:val="22"/>
          <w:szCs w:val="22"/>
        </w:rPr>
      </w:pPr>
      <w:r w:rsidRPr="009948D0">
        <w:rPr>
          <w:b/>
          <w:bCs/>
          <w:sz w:val="22"/>
          <w:szCs w:val="22"/>
        </w:rPr>
        <w:t xml:space="preserve">8. Criterii de selecție </w:t>
      </w:r>
    </w:p>
    <w:p w:rsidR="0023711E" w:rsidRPr="003436A1" w:rsidRDefault="00CA56E6" w:rsidP="00573795">
      <w:pPr>
        <w:pStyle w:val="Default"/>
        <w:numPr>
          <w:ilvl w:val="0"/>
          <w:numId w:val="14"/>
        </w:numPr>
        <w:spacing w:line="276" w:lineRule="auto"/>
        <w:jc w:val="both"/>
        <w:rPr>
          <w:sz w:val="22"/>
          <w:szCs w:val="22"/>
        </w:rPr>
      </w:pPr>
      <w:r w:rsidRPr="009948D0">
        <w:rPr>
          <w:rFonts w:cs="Times New Roman"/>
          <w:sz w:val="22"/>
          <w:szCs w:val="22"/>
        </w:rPr>
        <w:t xml:space="preserve">Principiul relevanței proiectului – beneficiarul va justifica măsura în care proiectul </w:t>
      </w:r>
      <w:r w:rsidRPr="003436A1">
        <w:rPr>
          <w:rFonts w:cs="Times New Roman"/>
          <w:sz w:val="22"/>
          <w:szCs w:val="22"/>
        </w:rPr>
        <w:t>contribuie la realizarea obiectivelor din documentele strategice relevante şi la soluționarea nevoilor specifice ale grupului țintă.</w:t>
      </w:r>
    </w:p>
    <w:p w:rsidR="0023711E" w:rsidRPr="003436A1" w:rsidRDefault="0023711E" w:rsidP="00E76815">
      <w:pPr>
        <w:pStyle w:val="Default"/>
        <w:numPr>
          <w:ilvl w:val="0"/>
          <w:numId w:val="14"/>
        </w:numPr>
        <w:spacing w:line="276" w:lineRule="auto"/>
        <w:jc w:val="both"/>
        <w:rPr>
          <w:sz w:val="22"/>
          <w:szCs w:val="22"/>
        </w:rPr>
      </w:pPr>
      <w:r w:rsidRPr="003436A1">
        <w:rPr>
          <w:rFonts w:cs="Times New Roman"/>
          <w:sz w:val="22"/>
          <w:szCs w:val="22"/>
        </w:rPr>
        <w:t>Principiul</w:t>
      </w:r>
      <w:r w:rsidR="00BA3B65" w:rsidRPr="003436A1">
        <w:rPr>
          <w:rFonts w:cs="Times New Roman"/>
          <w:sz w:val="22"/>
          <w:szCs w:val="22"/>
        </w:rPr>
        <w:t xml:space="preserve"> </w:t>
      </w:r>
      <w:r w:rsidR="00CA56E6" w:rsidRPr="003436A1">
        <w:rPr>
          <w:rFonts w:cs="Times New Roman"/>
          <w:sz w:val="22"/>
          <w:szCs w:val="22"/>
        </w:rPr>
        <w:t xml:space="preserve">adresabilității </w:t>
      </w:r>
      <w:r w:rsidRPr="003436A1">
        <w:rPr>
          <w:rFonts w:cs="Times New Roman"/>
          <w:sz w:val="22"/>
          <w:szCs w:val="22"/>
        </w:rPr>
        <w:t>–</w:t>
      </w:r>
      <w:r w:rsidR="00CA56E6" w:rsidRPr="003436A1">
        <w:rPr>
          <w:rFonts w:cs="Times New Roman"/>
          <w:sz w:val="22"/>
          <w:szCs w:val="22"/>
        </w:rPr>
        <w:t xml:space="preserve"> </w:t>
      </w:r>
      <w:r w:rsidRPr="003436A1">
        <w:rPr>
          <w:rFonts w:cs="Times New Roman"/>
          <w:sz w:val="22"/>
          <w:szCs w:val="22"/>
        </w:rPr>
        <w:t xml:space="preserve">proiectul </w:t>
      </w:r>
      <w:r w:rsidR="00BA3B65" w:rsidRPr="003436A1">
        <w:rPr>
          <w:rFonts w:cs="Times New Roman"/>
          <w:sz w:val="22"/>
          <w:szCs w:val="22"/>
        </w:rPr>
        <w:t>propune o gamă c</w:t>
      </w:r>
      <w:r w:rsidR="00E76815" w:rsidRPr="003436A1">
        <w:rPr>
          <w:rFonts w:cs="Times New Roman"/>
          <w:sz w:val="22"/>
          <w:szCs w:val="22"/>
        </w:rPr>
        <w:t>â</w:t>
      </w:r>
      <w:r w:rsidR="00BA3B65" w:rsidRPr="003436A1">
        <w:rPr>
          <w:rFonts w:cs="Times New Roman"/>
          <w:sz w:val="22"/>
          <w:szCs w:val="22"/>
        </w:rPr>
        <w:t>t mai variată de servicii care să integreze c</w:t>
      </w:r>
      <w:r w:rsidR="00E76815" w:rsidRPr="003436A1">
        <w:rPr>
          <w:rFonts w:cs="Times New Roman"/>
          <w:sz w:val="22"/>
          <w:szCs w:val="22"/>
        </w:rPr>
        <w:t>â</w:t>
      </w:r>
      <w:r w:rsidR="00BA3B65" w:rsidRPr="003436A1">
        <w:rPr>
          <w:rFonts w:cs="Times New Roman"/>
          <w:sz w:val="22"/>
          <w:szCs w:val="22"/>
        </w:rPr>
        <w:t>t mai multe sectoare de activitate de la nivel local (educație, sănătate,asistență socială)</w:t>
      </w:r>
    </w:p>
    <w:p w:rsidR="0023711E" w:rsidRPr="003436A1" w:rsidRDefault="0023711E" w:rsidP="00573795">
      <w:pPr>
        <w:pStyle w:val="Default"/>
        <w:numPr>
          <w:ilvl w:val="0"/>
          <w:numId w:val="14"/>
        </w:numPr>
        <w:spacing w:line="276" w:lineRule="auto"/>
        <w:jc w:val="both"/>
        <w:rPr>
          <w:sz w:val="22"/>
          <w:szCs w:val="22"/>
        </w:rPr>
      </w:pPr>
      <w:r w:rsidRPr="003436A1">
        <w:rPr>
          <w:rFonts w:cs="Times New Roman"/>
          <w:sz w:val="22"/>
          <w:szCs w:val="22"/>
        </w:rPr>
        <w:t>Principiul</w:t>
      </w:r>
      <w:r w:rsidRPr="003436A1">
        <w:rPr>
          <w:sz w:val="22"/>
          <w:szCs w:val="22"/>
        </w:rPr>
        <w:t xml:space="preserve"> creării și menținerii de locuri de muncă</w:t>
      </w:r>
      <w:r w:rsidRPr="003436A1">
        <w:rPr>
          <w:rFonts w:cs="Times New Roman"/>
          <w:sz w:val="22"/>
          <w:szCs w:val="22"/>
        </w:rPr>
        <w:t>;</w:t>
      </w:r>
    </w:p>
    <w:p w:rsidR="0023711E" w:rsidRPr="003436A1" w:rsidRDefault="0023711E" w:rsidP="00573795">
      <w:pPr>
        <w:pStyle w:val="Default"/>
        <w:numPr>
          <w:ilvl w:val="0"/>
          <w:numId w:val="14"/>
        </w:numPr>
        <w:spacing w:line="276" w:lineRule="auto"/>
        <w:jc w:val="both"/>
        <w:rPr>
          <w:sz w:val="22"/>
          <w:szCs w:val="22"/>
        </w:rPr>
      </w:pPr>
      <w:r w:rsidRPr="003436A1">
        <w:rPr>
          <w:rFonts w:cs="Times New Roman"/>
          <w:sz w:val="22"/>
          <w:szCs w:val="22"/>
        </w:rPr>
        <w:t>Principiul</w:t>
      </w:r>
      <w:r w:rsidRPr="003436A1">
        <w:rPr>
          <w:sz w:val="22"/>
          <w:szCs w:val="22"/>
        </w:rPr>
        <w:t xml:space="preserve"> sustenabilității – măsura în care proiectul asigură continuarea efectelor sale şi valorificarea rezultatelor obținute după încetarea sursei de finanțare</w:t>
      </w:r>
    </w:p>
    <w:p w:rsidR="0023711E" w:rsidRPr="003436A1" w:rsidRDefault="0023711E" w:rsidP="00573795">
      <w:pPr>
        <w:pStyle w:val="Default"/>
        <w:numPr>
          <w:ilvl w:val="0"/>
          <w:numId w:val="14"/>
        </w:numPr>
        <w:spacing w:line="276" w:lineRule="auto"/>
        <w:jc w:val="both"/>
        <w:rPr>
          <w:sz w:val="22"/>
          <w:szCs w:val="22"/>
        </w:rPr>
      </w:pPr>
      <w:r w:rsidRPr="003436A1">
        <w:rPr>
          <w:sz w:val="22"/>
          <w:szCs w:val="22"/>
        </w:rPr>
        <w:t>Principiul utilizării surselor de energie regenerabilă - d</w:t>
      </w:r>
      <w:r w:rsidR="00BA3B65" w:rsidRPr="003436A1">
        <w:rPr>
          <w:sz w:val="22"/>
          <w:szCs w:val="22"/>
        </w:rPr>
        <w:t>otarea clădirilor cu sisteme care utilizează energie regenerabilă</w:t>
      </w:r>
      <w:r w:rsidR="00BA3B65" w:rsidRPr="003436A1">
        <w:rPr>
          <w:rFonts w:cs="Times New Roman"/>
          <w:sz w:val="22"/>
          <w:szCs w:val="22"/>
        </w:rPr>
        <w:t>;</w:t>
      </w:r>
    </w:p>
    <w:p w:rsidR="00426A78" w:rsidRPr="009948D0" w:rsidRDefault="00426A78" w:rsidP="00D816A4">
      <w:pPr>
        <w:pStyle w:val="Default"/>
        <w:spacing w:line="276" w:lineRule="auto"/>
        <w:ind w:firstLine="644"/>
        <w:jc w:val="both"/>
        <w:rPr>
          <w:sz w:val="22"/>
          <w:szCs w:val="22"/>
        </w:rPr>
      </w:pPr>
      <w:r w:rsidRPr="003436A1">
        <w:rPr>
          <w:sz w:val="22"/>
          <w:szCs w:val="22"/>
        </w:rPr>
        <w:t>Principiile de selectie vor fi detaliate suplimentar în Ghidul</w:t>
      </w:r>
      <w:r w:rsidRPr="009948D0">
        <w:rPr>
          <w:sz w:val="22"/>
          <w:szCs w:val="22"/>
        </w:rPr>
        <w:t xml:space="preserve"> Solicitantului și vor avea în vedere prevederile art. 49 al R(UE) nr. 1305/2013</w:t>
      </w:r>
      <w:r w:rsidR="003717A9" w:rsidRPr="009948D0">
        <w:rPr>
          <w:sz w:val="22"/>
          <w:szCs w:val="22"/>
        </w:rPr>
        <w:t xml:space="preserve"> urmărind să asigure tratament</w:t>
      </w:r>
      <w:r w:rsidRPr="009948D0">
        <w:rPr>
          <w:sz w:val="22"/>
          <w:szCs w:val="22"/>
        </w:rPr>
        <w:t xml:space="preserve"> egal </w:t>
      </w:r>
      <w:r w:rsidR="003717A9" w:rsidRPr="009948D0">
        <w:rPr>
          <w:sz w:val="22"/>
          <w:szCs w:val="22"/>
        </w:rPr>
        <w:t xml:space="preserve"> solicitanților și</w:t>
      </w:r>
      <w:r w:rsidRPr="009948D0">
        <w:rPr>
          <w:sz w:val="22"/>
          <w:szCs w:val="22"/>
        </w:rPr>
        <w:t xml:space="preserve"> o mai bună utilizare a resurselor financiare și direcționarea acestora </w:t>
      </w:r>
      <w:r w:rsidR="00DE3D0B">
        <w:rPr>
          <w:sz w:val="22"/>
          <w:szCs w:val="22"/>
        </w:rPr>
        <w:t>î</w:t>
      </w:r>
      <w:r w:rsidRPr="009948D0">
        <w:rPr>
          <w:sz w:val="22"/>
          <w:szCs w:val="22"/>
        </w:rPr>
        <w:t>n conformitate cu prioritățile Uniunii în materie de dezvoltare rurală.</w:t>
      </w:r>
    </w:p>
    <w:p w:rsidR="00722962" w:rsidRPr="009948D0" w:rsidRDefault="00722962" w:rsidP="00D816A4">
      <w:pPr>
        <w:pStyle w:val="Default"/>
        <w:spacing w:line="276" w:lineRule="auto"/>
        <w:jc w:val="both"/>
        <w:rPr>
          <w:sz w:val="22"/>
          <w:szCs w:val="22"/>
        </w:rPr>
      </w:pPr>
    </w:p>
    <w:p w:rsidR="00426A78" w:rsidRPr="009948D0" w:rsidRDefault="00426A78" w:rsidP="00D816A4">
      <w:pPr>
        <w:pStyle w:val="Default"/>
        <w:shd w:val="clear" w:color="auto" w:fill="D9D9D9"/>
        <w:spacing w:line="276" w:lineRule="auto"/>
        <w:rPr>
          <w:sz w:val="22"/>
          <w:szCs w:val="22"/>
        </w:rPr>
      </w:pPr>
      <w:r w:rsidRPr="009948D0">
        <w:rPr>
          <w:b/>
          <w:bCs/>
          <w:sz w:val="22"/>
          <w:szCs w:val="22"/>
        </w:rPr>
        <w:t xml:space="preserve">9. Sume (aplicabile) și  rata sprijinului </w:t>
      </w:r>
    </w:p>
    <w:p w:rsidR="00063060" w:rsidRPr="009948D0" w:rsidRDefault="00BA3B65" w:rsidP="003436A1">
      <w:pPr>
        <w:pStyle w:val="Default"/>
        <w:spacing w:line="276" w:lineRule="auto"/>
        <w:ind w:firstLine="567"/>
        <w:jc w:val="both"/>
        <w:rPr>
          <w:sz w:val="22"/>
          <w:szCs w:val="22"/>
        </w:rPr>
      </w:pPr>
      <w:r w:rsidRPr="009948D0">
        <w:rPr>
          <w:sz w:val="22"/>
          <w:szCs w:val="22"/>
        </w:rPr>
        <w:t>I</w:t>
      </w:r>
      <w:r w:rsidR="00426A78" w:rsidRPr="009948D0">
        <w:rPr>
          <w:sz w:val="22"/>
          <w:szCs w:val="22"/>
        </w:rPr>
        <w:t>nt</w:t>
      </w:r>
      <w:r w:rsidR="00D93713" w:rsidRPr="009948D0">
        <w:rPr>
          <w:sz w:val="22"/>
          <w:szCs w:val="22"/>
        </w:rPr>
        <w:t xml:space="preserve">ensitatea sprijinului </w:t>
      </w:r>
      <w:r w:rsidR="00426A78" w:rsidRPr="009948D0">
        <w:rPr>
          <w:sz w:val="22"/>
          <w:szCs w:val="22"/>
        </w:rPr>
        <w:t>pentru che</w:t>
      </w:r>
      <w:r w:rsidRPr="009948D0">
        <w:rPr>
          <w:sz w:val="22"/>
          <w:szCs w:val="22"/>
        </w:rPr>
        <w:t>lt</w:t>
      </w:r>
      <w:r w:rsidR="003717A9" w:rsidRPr="009948D0">
        <w:rPr>
          <w:sz w:val="22"/>
          <w:szCs w:val="22"/>
        </w:rPr>
        <w:t>uielile eligibile din proiect va fi de</w:t>
      </w:r>
      <w:r w:rsidRPr="009948D0">
        <w:rPr>
          <w:sz w:val="22"/>
          <w:szCs w:val="22"/>
        </w:rPr>
        <w:t xml:space="preserve"> 100% pentru</w:t>
      </w:r>
      <w:r w:rsidR="003436A1">
        <w:rPr>
          <w:sz w:val="22"/>
          <w:szCs w:val="22"/>
        </w:rPr>
        <w:t xml:space="preserve"> proiecte ai căror beneficiari sunt întreprinderi sociale, autorități publice locale, unități de cult, ce fac parte din categoria operațiunilor negeneratoare de venit. P</w:t>
      </w:r>
      <w:r w:rsidR="003436A1" w:rsidRPr="009948D0">
        <w:rPr>
          <w:sz w:val="22"/>
          <w:szCs w:val="22"/>
        </w:rPr>
        <w:t xml:space="preserve">entru investiții generatoare de </w:t>
      </w:r>
      <w:r w:rsidR="003436A1">
        <w:rPr>
          <w:sz w:val="22"/>
          <w:szCs w:val="22"/>
        </w:rPr>
        <w:t xml:space="preserve">venit, intensitatea sprijinului va fi de </w:t>
      </w:r>
      <w:r w:rsidRPr="009948D0">
        <w:rPr>
          <w:sz w:val="22"/>
          <w:szCs w:val="22"/>
        </w:rPr>
        <w:t>90%</w:t>
      </w:r>
      <w:r w:rsidR="003717A9" w:rsidRPr="009948D0">
        <w:rPr>
          <w:sz w:val="22"/>
          <w:szCs w:val="22"/>
        </w:rPr>
        <w:t>.</w:t>
      </w:r>
      <w:r w:rsidR="00B33DE8" w:rsidRPr="009948D0">
        <w:rPr>
          <w:sz w:val="22"/>
          <w:szCs w:val="22"/>
        </w:rPr>
        <w:t xml:space="preserve"> </w:t>
      </w:r>
      <w:r w:rsidR="00426A78" w:rsidRPr="009948D0">
        <w:rPr>
          <w:sz w:val="22"/>
          <w:szCs w:val="22"/>
        </w:rPr>
        <w:t>Valoarea sprijinului</w:t>
      </w:r>
      <w:r w:rsidR="00D93713" w:rsidRPr="009948D0">
        <w:rPr>
          <w:sz w:val="22"/>
          <w:szCs w:val="22"/>
        </w:rPr>
        <w:t xml:space="preserve"> nerambursabil poate fi cuprins</w:t>
      </w:r>
      <w:r w:rsidR="00426A78" w:rsidRPr="009948D0">
        <w:rPr>
          <w:sz w:val="22"/>
          <w:szCs w:val="22"/>
        </w:rPr>
        <w:t xml:space="preserve"> între 5.000 și </w:t>
      </w:r>
      <w:r w:rsidR="00722962" w:rsidRPr="009948D0">
        <w:rPr>
          <w:sz w:val="22"/>
          <w:szCs w:val="22"/>
        </w:rPr>
        <w:t>1</w:t>
      </w:r>
      <w:r w:rsidR="00BA23E8" w:rsidRPr="009948D0">
        <w:rPr>
          <w:sz w:val="22"/>
          <w:szCs w:val="22"/>
        </w:rPr>
        <w:t>2</w:t>
      </w:r>
      <w:r w:rsidR="00D93713" w:rsidRPr="009948D0">
        <w:rPr>
          <w:sz w:val="22"/>
          <w:szCs w:val="22"/>
        </w:rPr>
        <w:t>0.000</w:t>
      </w:r>
      <w:r w:rsidR="00B33DE8" w:rsidRPr="009948D0">
        <w:rPr>
          <w:sz w:val="22"/>
          <w:szCs w:val="22"/>
        </w:rPr>
        <w:t xml:space="preserve"> euro.</w:t>
      </w:r>
    </w:p>
    <w:p w:rsidR="00722962" w:rsidRPr="009948D0" w:rsidRDefault="00722962" w:rsidP="00D816A4">
      <w:pPr>
        <w:pStyle w:val="Default"/>
        <w:spacing w:line="276" w:lineRule="auto"/>
        <w:ind w:firstLine="567"/>
        <w:jc w:val="both"/>
        <w:rPr>
          <w:sz w:val="22"/>
          <w:szCs w:val="22"/>
        </w:rPr>
      </w:pPr>
    </w:p>
    <w:p w:rsidR="00426A78" w:rsidRPr="009948D0" w:rsidRDefault="00426A78" w:rsidP="00D816A4">
      <w:pPr>
        <w:pStyle w:val="Default"/>
        <w:shd w:val="clear" w:color="auto" w:fill="D9D9D9"/>
        <w:spacing w:line="276" w:lineRule="auto"/>
        <w:rPr>
          <w:sz w:val="22"/>
          <w:szCs w:val="22"/>
        </w:rPr>
      </w:pPr>
      <w:bookmarkStart w:id="0" w:name="_GoBack"/>
      <w:r w:rsidRPr="009948D0">
        <w:rPr>
          <w:b/>
          <w:bCs/>
          <w:sz w:val="22"/>
          <w:szCs w:val="22"/>
        </w:rPr>
        <w:t xml:space="preserve">10. Indicatori de monitorizare </w:t>
      </w:r>
    </w:p>
    <w:p w:rsidR="009F0A3C" w:rsidRPr="009F0A3C" w:rsidRDefault="009F0A3C" w:rsidP="009F0A3C">
      <w:pPr>
        <w:pStyle w:val="Default"/>
        <w:numPr>
          <w:ilvl w:val="0"/>
          <w:numId w:val="8"/>
        </w:numPr>
        <w:spacing w:line="276" w:lineRule="auto"/>
        <w:rPr>
          <w:sz w:val="22"/>
          <w:szCs w:val="22"/>
        </w:rPr>
      </w:pPr>
      <w:r>
        <w:rPr>
          <w:sz w:val="22"/>
          <w:szCs w:val="22"/>
        </w:rPr>
        <w:t>100</w:t>
      </w:r>
      <w:r w:rsidRPr="009948D0">
        <w:rPr>
          <w:sz w:val="22"/>
          <w:szCs w:val="22"/>
        </w:rPr>
        <w:t xml:space="preserve"> persoane care beneficiează de servi</w:t>
      </w:r>
      <w:r>
        <w:rPr>
          <w:sz w:val="22"/>
          <w:szCs w:val="22"/>
        </w:rPr>
        <w:t xml:space="preserve">cii/infrastructuri </w:t>
      </w:r>
      <w:r w:rsidRPr="009948D0">
        <w:rPr>
          <w:sz w:val="22"/>
          <w:szCs w:val="22"/>
        </w:rPr>
        <w:t>îmbunătățite</w:t>
      </w:r>
    </w:p>
    <w:p w:rsidR="00426A78" w:rsidRPr="009948D0" w:rsidRDefault="000D21EB" w:rsidP="00D816A4">
      <w:pPr>
        <w:pStyle w:val="Default"/>
        <w:numPr>
          <w:ilvl w:val="0"/>
          <w:numId w:val="8"/>
        </w:numPr>
        <w:spacing w:line="276" w:lineRule="auto"/>
        <w:rPr>
          <w:sz w:val="22"/>
          <w:szCs w:val="22"/>
        </w:rPr>
      </w:pPr>
      <w:del w:id="1" w:author="Windows User" w:date="2020-05-07T15:23:00Z">
        <w:r w:rsidDel="004C1D6E">
          <w:rPr>
            <w:sz w:val="22"/>
            <w:szCs w:val="22"/>
          </w:rPr>
          <w:delText>2 l</w:delText>
        </w:r>
        <w:r w:rsidR="00426A78" w:rsidRPr="009948D0" w:rsidDel="004C1D6E">
          <w:rPr>
            <w:sz w:val="22"/>
            <w:szCs w:val="22"/>
          </w:rPr>
          <w:delText>ocuri de mu</w:delText>
        </w:r>
        <w:r w:rsidR="00810354" w:rsidRPr="009948D0" w:rsidDel="004C1D6E">
          <w:rPr>
            <w:sz w:val="22"/>
            <w:szCs w:val="22"/>
          </w:rPr>
          <w:delText>ncă nou create</w:delText>
        </w:r>
        <w:r w:rsidR="00810354" w:rsidRPr="009948D0" w:rsidDel="004C1D6E">
          <w:rPr>
            <w:rFonts w:cs="Times New Roman"/>
            <w:sz w:val="22"/>
            <w:szCs w:val="22"/>
          </w:rPr>
          <w:delText>;</w:delText>
        </w:r>
        <w:r w:rsidR="003717A9" w:rsidRPr="009948D0" w:rsidDel="004C1D6E">
          <w:rPr>
            <w:rFonts w:cs="Times New Roman"/>
            <w:sz w:val="22"/>
            <w:szCs w:val="22"/>
          </w:rPr>
          <w:delText xml:space="preserve"> </w:delText>
        </w:r>
      </w:del>
      <w:ins w:id="2" w:author="Windows User" w:date="2020-05-07T15:23:00Z">
        <w:r w:rsidR="004C1D6E">
          <w:rPr>
            <w:sz w:val="22"/>
            <w:szCs w:val="22"/>
          </w:rPr>
          <w:t xml:space="preserve"> </w:t>
        </w:r>
      </w:ins>
    </w:p>
    <w:bookmarkEnd w:id="0"/>
    <w:p w:rsidR="00D816A4" w:rsidRPr="009948D0" w:rsidRDefault="00D816A4" w:rsidP="00D816A4">
      <w:pPr>
        <w:pStyle w:val="Default"/>
        <w:spacing w:line="276" w:lineRule="auto"/>
        <w:ind w:left="720"/>
        <w:rPr>
          <w:sz w:val="22"/>
          <w:szCs w:val="22"/>
        </w:rPr>
      </w:pPr>
    </w:p>
    <w:sectPr w:rsidR="00D816A4" w:rsidRPr="009948D0" w:rsidSect="009948D0">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C217F"/>
    <w:multiLevelType w:val="hybridMultilevel"/>
    <w:tmpl w:val="9E6ACE7E"/>
    <w:lvl w:ilvl="0" w:tplc="0FB887FE">
      <w:start w:val="5"/>
      <w:numFmt w:val="bullet"/>
      <w:lvlText w:val="-"/>
      <w:lvlJc w:val="left"/>
      <w:pPr>
        <w:ind w:left="720" w:hanging="360"/>
      </w:pPr>
      <w:rPr>
        <w:rFonts w:ascii="Trebuchet MS" w:eastAsia="Calibr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0235B1"/>
    <w:multiLevelType w:val="hybridMultilevel"/>
    <w:tmpl w:val="0C2C5308"/>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DB620E0"/>
    <w:multiLevelType w:val="hybridMultilevel"/>
    <w:tmpl w:val="F64EA2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69662B"/>
    <w:multiLevelType w:val="hybridMultilevel"/>
    <w:tmpl w:val="95E29B50"/>
    <w:lvl w:ilvl="0" w:tplc="04180005">
      <w:start w:val="1"/>
      <w:numFmt w:val="bullet"/>
      <w:lvlText w:val=""/>
      <w:lvlJc w:val="left"/>
      <w:pPr>
        <w:ind w:left="720" w:hanging="360"/>
      </w:pPr>
      <w:rPr>
        <w:rFonts w:ascii="Wingdings" w:hAnsi="Wingdings"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21704B2"/>
    <w:multiLevelType w:val="hybridMultilevel"/>
    <w:tmpl w:val="106AF31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8753854"/>
    <w:multiLevelType w:val="hybridMultilevel"/>
    <w:tmpl w:val="63E4B16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8AA40D1"/>
    <w:multiLevelType w:val="hybridMultilevel"/>
    <w:tmpl w:val="C296838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32E3F"/>
    <w:multiLevelType w:val="hybridMultilevel"/>
    <w:tmpl w:val="A91E6E1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BF53BA1"/>
    <w:multiLevelType w:val="hybridMultilevel"/>
    <w:tmpl w:val="AFC830F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02F5A33"/>
    <w:multiLevelType w:val="hybridMultilevel"/>
    <w:tmpl w:val="1D3CF5A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3AB0E1F"/>
    <w:multiLevelType w:val="hybridMultilevel"/>
    <w:tmpl w:val="00FE8CB0"/>
    <w:lvl w:ilvl="0" w:tplc="0FB887FE">
      <w:start w:val="5"/>
      <w:numFmt w:val="bullet"/>
      <w:lvlText w:val="-"/>
      <w:lvlJc w:val="left"/>
      <w:pPr>
        <w:ind w:left="644" w:hanging="360"/>
      </w:pPr>
      <w:rPr>
        <w:rFonts w:ascii="Trebuchet MS" w:eastAsia="Calibri" w:hAnsi="Trebuchet MS" w:cs="Trebuchet M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1" w15:restartNumberingAfterBreak="0">
    <w:nsid w:val="561821C2"/>
    <w:multiLevelType w:val="hybridMultilevel"/>
    <w:tmpl w:val="949CA41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2953C3A"/>
    <w:multiLevelType w:val="hybridMultilevel"/>
    <w:tmpl w:val="701EAAE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D2744E4"/>
    <w:multiLevelType w:val="hybridMultilevel"/>
    <w:tmpl w:val="49664328"/>
    <w:lvl w:ilvl="0" w:tplc="0FB887FE">
      <w:start w:val="5"/>
      <w:numFmt w:val="bullet"/>
      <w:lvlText w:val="-"/>
      <w:lvlJc w:val="left"/>
      <w:pPr>
        <w:ind w:left="720" w:hanging="360"/>
      </w:pPr>
      <w:rPr>
        <w:rFonts w:ascii="Trebuchet MS" w:eastAsia="Calibr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E033D7C"/>
    <w:multiLevelType w:val="multilevel"/>
    <w:tmpl w:val="3E44070C"/>
    <w:lvl w:ilvl="0">
      <w:start w:val="1"/>
      <w:numFmt w:val="decimal"/>
      <w:lvlText w:val="%1."/>
      <w:lvlJc w:val="left"/>
      <w:pPr>
        <w:ind w:left="585" w:hanging="585"/>
      </w:pPr>
      <w:rPr>
        <w:rFonts w:hint="default"/>
      </w:rPr>
    </w:lvl>
    <w:lvl w:ilvl="1">
      <w:start w:val="1"/>
      <w:numFmt w:val="decimal"/>
      <w:lvlText w:val="%1.%2."/>
      <w:lvlJc w:val="left"/>
      <w:pPr>
        <w:ind w:left="1288" w:hanging="720"/>
      </w:pPr>
      <w:rPr>
        <w:rFonts w:hint="default"/>
        <w:b/>
      </w:rPr>
    </w:lvl>
    <w:lvl w:ilvl="2">
      <w:start w:val="3"/>
      <w:numFmt w:val="decimal"/>
      <w:lvlText w:val="%1.%2.%3."/>
      <w:lvlJc w:val="left"/>
      <w:pPr>
        <w:ind w:left="213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4151CE9"/>
    <w:multiLevelType w:val="hybridMultilevel"/>
    <w:tmpl w:val="7B9C7502"/>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5"/>
  </w:num>
  <w:num w:numId="5">
    <w:abstractNumId w:val="12"/>
  </w:num>
  <w:num w:numId="6">
    <w:abstractNumId w:val="11"/>
  </w:num>
  <w:num w:numId="7">
    <w:abstractNumId w:val="15"/>
  </w:num>
  <w:num w:numId="8">
    <w:abstractNumId w:val="6"/>
  </w:num>
  <w:num w:numId="9">
    <w:abstractNumId w:val="3"/>
  </w:num>
  <w:num w:numId="10">
    <w:abstractNumId w:val="4"/>
  </w:num>
  <w:num w:numId="11">
    <w:abstractNumId w:val="0"/>
  </w:num>
  <w:num w:numId="12">
    <w:abstractNumId w:val="13"/>
  </w:num>
  <w:num w:numId="13">
    <w:abstractNumId w:val="9"/>
  </w:num>
  <w:num w:numId="14">
    <w:abstractNumId w:val="10"/>
  </w:num>
  <w:num w:numId="15">
    <w:abstractNumId w:val="14"/>
  </w:num>
  <w:num w:numId="1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4BF"/>
    <w:rsid w:val="00010D40"/>
    <w:rsid w:val="00014656"/>
    <w:rsid w:val="00063060"/>
    <w:rsid w:val="000C63A8"/>
    <w:rsid w:val="000D21EB"/>
    <w:rsid w:val="00144CCA"/>
    <w:rsid w:val="00151410"/>
    <w:rsid w:val="00217403"/>
    <w:rsid w:val="0023711E"/>
    <w:rsid w:val="002864BF"/>
    <w:rsid w:val="002B20E7"/>
    <w:rsid w:val="002C61BC"/>
    <w:rsid w:val="00331151"/>
    <w:rsid w:val="003436A1"/>
    <w:rsid w:val="00367C45"/>
    <w:rsid w:val="0037132C"/>
    <w:rsid w:val="003717A9"/>
    <w:rsid w:val="003F260C"/>
    <w:rsid w:val="0040161F"/>
    <w:rsid w:val="00426A78"/>
    <w:rsid w:val="00476FFA"/>
    <w:rsid w:val="004844B9"/>
    <w:rsid w:val="004C1D6E"/>
    <w:rsid w:val="004D2CA5"/>
    <w:rsid w:val="004F7A3D"/>
    <w:rsid w:val="00520CCB"/>
    <w:rsid w:val="00554450"/>
    <w:rsid w:val="005712D9"/>
    <w:rsid w:val="00573795"/>
    <w:rsid w:val="005962C6"/>
    <w:rsid w:val="005973DE"/>
    <w:rsid w:val="005D3700"/>
    <w:rsid w:val="006127A1"/>
    <w:rsid w:val="00672753"/>
    <w:rsid w:val="006777F5"/>
    <w:rsid w:val="006A5711"/>
    <w:rsid w:val="006F2630"/>
    <w:rsid w:val="007014B6"/>
    <w:rsid w:val="00722962"/>
    <w:rsid w:val="00735D7D"/>
    <w:rsid w:val="007627AA"/>
    <w:rsid w:val="00810354"/>
    <w:rsid w:val="00867F7B"/>
    <w:rsid w:val="008D6F50"/>
    <w:rsid w:val="00925E2B"/>
    <w:rsid w:val="009948D0"/>
    <w:rsid w:val="00997E4D"/>
    <w:rsid w:val="009A2A40"/>
    <w:rsid w:val="009B4471"/>
    <w:rsid w:val="009F0A3C"/>
    <w:rsid w:val="00A02F88"/>
    <w:rsid w:val="00A51579"/>
    <w:rsid w:val="00A57AC1"/>
    <w:rsid w:val="00A63A50"/>
    <w:rsid w:val="00A92041"/>
    <w:rsid w:val="00AA380D"/>
    <w:rsid w:val="00AF6623"/>
    <w:rsid w:val="00B33DE8"/>
    <w:rsid w:val="00B35DAC"/>
    <w:rsid w:val="00B6721C"/>
    <w:rsid w:val="00B844A8"/>
    <w:rsid w:val="00BA23E8"/>
    <w:rsid w:val="00BA3B65"/>
    <w:rsid w:val="00BA6F89"/>
    <w:rsid w:val="00BE76BC"/>
    <w:rsid w:val="00CA56E6"/>
    <w:rsid w:val="00CE5CA1"/>
    <w:rsid w:val="00D630EB"/>
    <w:rsid w:val="00D816A4"/>
    <w:rsid w:val="00D827AB"/>
    <w:rsid w:val="00D9086F"/>
    <w:rsid w:val="00D93713"/>
    <w:rsid w:val="00DB73B8"/>
    <w:rsid w:val="00DD2F35"/>
    <w:rsid w:val="00DD7423"/>
    <w:rsid w:val="00DE3D0B"/>
    <w:rsid w:val="00E44AA7"/>
    <w:rsid w:val="00E55BB4"/>
    <w:rsid w:val="00E76815"/>
    <w:rsid w:val="00ED57F0"/>
    <w:rsid w:val="00EE4DF2"/>
    <w:rsid w:val="00F31780"/>
    <w:rsid w:val="00F6746D"/>
    <w:rsid w:val="00F75AA7"/>
    <w:rsid w:val="00FA343C"/>
    <w:rsid w:val="00FB29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CFFED0-B611-47B8-8923-B3127E82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A7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26A78"/>
    <w:pPr>
      <w:autoSpaceDE w:val="0"/>
      <w:autoSpaceDN w:val="0"/>
      <w:adjustRightInd w:val="0"/>
      <w:spacing w:after="0" w:line="240" w:lineRule="auto"/>
    </w:pPr>
    <w:rPr>
      <w:rFonts w:ascii="Trebuchet MS" w:eastAsia="Calibri" w:hAnsi="Trebuchet MS" w:cs="Trebuchet MS"/>
      <w:color w:val="000000"/>
      <w:sz w:val="24"/>
      <w:szCs w:val="24"/>
    </w:rPr>
  </w:style>
  <w:style w:type="paragraph" w:styleId="ListParagraph">
    <w:name w:val="List Paragraph"/>
    <w:aliases w:val="Bullet,List Paragraph1"/>
    <w:basedOn w:val="Normal"/>
    <w:uiPriority w:val="34"/>
    <w:qFormat/>
    <w:rsid w:val="00426A78"/>
    <w:pPr>
      <w:ind w:left="720"/>
      <w:contextualSpacing/>
    </w:pPr>
  </w:style>
  <w:style w:type="paragraph" w:customStyle="1" w:styleId="CM1">
    <w:name w:val="CM1"/>
    <w:basedOn w:val="Default"/>
    <w:next w:val="Default"/>
    <w:uiPriority w:val="99"/>
    <w:rsid w:val="00BE76BC"/>
    <w:rPr>
      <w:rFonts w:ascii="EUAlbertina" w:eastAsiaTheme="minorHAnsi" w:hAnsi="EUAlbertina" w:cstheme="minorBidi"/>
      <w:color w:val="auto"/>
    </w:rPr>
  </w:style>
  <w:style w:type="paragraph" w:customStyle="1" w:styleId="CM3">
    <w:name w:val="CM3"/>
    <w:basedOn w:val="Default"/>
    <w:next w:val="Default"/>
    <w:uiPriority w:val="99"/>
    <w:rsid w:val="00BE76BC"/>
    <w:rPr>
      <w:rFonts w:ascii="EUAlbertina" w:eastAsiaTheme="minorHAnsi" w:hAnsi="EUAlbertina" w:cstheme="minorBidi"/>
      <w:color w:val="auto"/>
    </w:rPr>
  </w:style>
  <w:style w:type="character" w:styleId="Strong">
    <w:name w:val="Strong"/>
    <w:uiPriority w:val="22"/>
    <w:qFormat/>
    <w:rsid w:val="00520CCB"/>
    <w:rPr>
      <w:b/>
      <w:bCs/>
    </w:rPr>
  </w:style>
  <w:style w:type="character" w:customStyle="1" w:styleId="apple-converted-space">
    <w:name w:val="apple-converted-space"/>
    <w:basedOn w:val="DefaultParagraphFont"/>
    <w:rsid w:val="00520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164627">
      <w:bodyDiv w:val="1"/>
      <w:marLeft w:val="0"/>
      <w:marRight w:val="0"/>
      <w:marTop w:val="0"/>
      <w:marBottom w:val="0"/>
      <w:divBdr>
        <w:top w:val="none" w:sz="0" w:space="0" w:color="auto"/>
        <w:left w:val="none" w:sz="0" w:space="0" w:color="auto"/>
        <w:bottom w:val="none" w:sz="0" w:space="0" w:color="auto"/>
        <w:right w:val="none" w:sz="0" w:space="0" w:color="auto"/>
      </w:divBdr>
    </w:div>
    <w:div w:id="1398480042">
      <w:bodyDiv w:val="1"/>
      <w:marLeft w:val="0"/>
      <w:marRight w:val="0"/>
      <w:marTop w:val="0"/>
      <w:marBottom w:val="0"/>
      <w:divBdr>
        <w:top w:val="none" w:sz="0" w:space="0" w:color="auto"/>
        <w:left w:val="none" w:sz="0" w:space="0" w:color="auto"/>
        <w:bottom w:val="none" w:sz="0" w:space="0" w:color="auto"/>
        <w:right w:val="none" w:sz="0" w:space="0" w:color="auto"/>
      </w:divBdr>
    </w:div>
    <w:div w:id="185187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2288</Words>
  <Characters>13277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FENDA</dc:creator>
  <cp:keywords/>
  <dc:description/>
  <cp:lastModifiedBy>Windows User</cp:lastModifiedBy>
  <cp:revision>2</cp:revision>
  <dcterms:created xsi:type="dcterms:W3CDTF">2020-04-30T08:35:00Z</dcterms:created>
  <dcterms:modified xsi:type="dcterms:W3CDTF">2020-04-30T08:35:00Z</dcterms:modified>
</cp:coreProperties>
</file>